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CB034" w14:textId="77777777" w:rsidR="009F110E" w:rsidRPr="006B4900" w:rsidRDefault="00791388" w:rsidP="009F110E">
      <w:pPr>
        <w:pStyle w:val="Heading2"/>
        <w:spacing w:before="100" w:beforeAutospacing="1"/>
        <w:rPr>
          <w:noProof w:val="0"/>
        </w:rPr>
      </w:pPr>
      <w:bookmarkStart w:id="0" w:name="_GoBack"/>
      <w:bookmarkEnd w:id="0"/>
      <w:r w:rsidRPr="006B4900">
        <w:rPr>
          <w:noProof w:val="0"/>
        </w:rPr>
        <w:t>Documenting, communicating</w:t>
      </w:r>
      <w:r w:rsidR="009F110E" w:rsidRPr="006B4900">
        <w:rPr>
          <w:noProof w:val="0"/>
        </w:rPr>
        <w:t xml:space="preserve"> and learning for change: CPWF KM consolidation strategy </w:t>
      </w:r>
    </w:p>
    <w:p w14:paraId="37A06CF2" w14:textId="77777777" w:rsidR="007E63ED" w:rsidRPr="006B4900" w:rsidRDefault="00ED399A" w:rsidP="0062666D">
      <w:pPr>
        <w:pStyle w:val="Heading2"/>
        <w:rPr>
          <w:noProof w:val="0"/>
        </w:rPr>
      </w:pPr>
      <w:r w:rsidRPr="006B4900">
        <w:rPr>
          <w:noProof w:val="0"/>
        </w:rPr>
        <w:t>1. Background</w:t>
      </w:r>
    </w:p>
    <w:p w14:paraId="20804048" w14:textId="77777777" w:rsidR="00713731" w:rsidRPr="006B4900" w:rsidRDefault="00713731" w:rsidP="00713731">
      <w:pPr>
        <w:rPr>
          <w:noProof w:val="0"/>
        </w:rPr>
      </w:pPr>
      <w:r w:rsidRPr="006B4900">
        <w:rPr>
          <w:noProof w:val="0"/>
        </w:rPr>
        <w:t>The CGIAR Challenge Program on Water and Food has grown, learned and matured since its establishment in 2002. Phase 1 (2002-2007) comprised more than 68 projects working in 10 river basins. For Phase 2, integrated basin-level programs focused on specific R4D challenges were established in six river basins (Andes System of Basins, Ganges, Limpopo, Mekong, Nile and Volta).  These basin programs run in a decentralized fashion with program</w:t>
      </w:r>
      <w:r>
        <w:rPr>
          <w:noProof w:val="0"/>
        </w:rPr>
        <w:t>-</w:t>
      </w:r>
      <w:r w:rsidRPr="006B4900">
        <w:rPr>
          <w:noProof w:val="0"/>
        </w:rPr>
        <w:t xml:space="preserve">level support focused on synthesizing lessons, sharing knowledge and influencing different stakeholders. </w:t>
      </w:r>
    </w:p>
    <w:p w14:paraId="732EBEC1" w14:textId="77777777" w:rsidR="0062666D" w:rsidRPr="006B4900" w:rsidRDefault="0062666D">
      <w:pPr>
        <w:rPr>
          <w:noProof w:val="0"/>
        </w:rPr>
      </w:pPr>
    </w:p>
    <w:p w14:paraId="6358DF95" w14:textId="77777777" w:rsidR="006C7390" w:rsidRDefault="00EA665B" w:rsidP="00831452">
      <w:r>
        <w:t xml:space="preserve">Most of </w:t>
      </w:r>
      <w:r w:rsidR="0062666D" w:rsidRPr="006B4900">
        <w:t xml:space="preserve">CPWF is integrating into the CGIAR Research Program on Water, Land and Ecosystems </w:t>
      </w:r>
      <w:r w:rsidR="00C22CC6" w:rsidRPr="006B4900">
        <w:t>and it is essential that its knowledge is captured, shared and influences decisions of different groups both within the CGIAR and outside</w:t>
      </w:r>
      <w:r w:rsidR="00801E14" w:rsidRPr="006B4900">
        <w:t>. CPWF’s challenge is to demonstrate its credibility, relevance and legitimacy to different audiences.</w:t>
      </w:r>
      <w:r w:rsidR="006C7390">
        <w:t xml:space="preserve"> As mentioned at the Basin Leader meeting in February, there is a need for </w:t>
      </w:r>
      <w:r w:rsidR="006C7390" w:rsidRPr="006C7390">
        <w:t>the scientists to deliver ‘science’</w:t>
      </w:r>
      <w:r w:rsidR="006C7390">
        <w:t xml:space="preserve"> but also</w:t>
      </w:r>
      <w:r w:rsidR="00485792">
        <w:t xml:space="preserve"> CPWF also needs to</w:t>
      </w:r>
      <w:r w:rsidR="006C7390">
        <w:t xml:space="preserve"> demonstrate the effectiveness of its R4D processes </w:t>
      </w:r>
      <w:r w:rsidR="00485792">
        <w:t xml:space="preserve">and show the cost-benefits of such an intensive appraoch. </w:t>
      </w:r>
    </w:p>
    <w:p w14:paraId="63863F81" w14:textId="77777777" w:rsidR="00831452" w:rsidRDefault="00831452">
      <w:pPr>
        <w:rPr>
          <w:noProof w:val="0"/>
        </w:rPr>
      </w:pPr>
    </w:p>
    <w:p w14:paraId="303F12AD" w14:textId="04F00DE9" w:rsidR="00ED399A" w:rsidRPr="006B4900" w:rsidRDefault="00C22CC6">
      <w:pPr>
        <w:rPr>
          <w:noProof w:val="0"/>
        </w:rPr>
      </w:pPr>
      <w:r w:rsidRPr="006B4900">
        <w:rPr>
          <w:noProof w:val="0"/>
        </w:rPr>
        <w:t>This concept note provide</w:t>
      </w:r>
      <w:r w:rsidR="00791388" w:rsidRPr="006B4900">
        <w:rPr>
          <w:noProof w:val="0"/>
        </w:rPr>
        <w:t>s</w:t>
      </w:r>
      <w:r w:rsidRPr="006B4900">
        <w:rPr>
          <w:noProof w:val="0"/>
        </w:rPr>
        <w:t xml:space="preserve"> an initial set of ideas to </w:t>
      </w:r>
      <w:r w:rsidR="00ED399A" w:rsidRPr="006B4900">
        <w:rPr>
          <w:noProof w:val="0"/>
        </w:rPr>
        <w:t xml:space="preserve">document and communicate the </w:t>
      </w:r>
      <w:r w:rsidR="00485792">
        <w:rPr>
          <w:noProof w:val="0"/>
        </w:rPr>
        <w:t>BDC experiences</w:t>
      </w:r>
      <w:r w:rsidR="00EA665B">
        <w:rPr>
          <w:noProof w:val="0"/>
        </w:rPr>
        <w:t xml:space="preserve"> </w:t>
      </w:r>
      <w:r w:rsidR="00ED399A" w:rsidRPr="006B4900">
        <w:rPr>
          <w:noProof w:val="0"/>
        </w:rPr>
        <w:t xml:space="preserve">so that different stakeholders can use </w:t>
      </w:r>
      <w:r w:rsidRPr="006B4900">
        <w:rPr>
          <w:noProof w:val="0"/>
        </w:rPr>
        <w:t xml:space="preserve">the knowledge and learning generated. </w:t>
      </w:r>
      <w:r w:rsidR="00484D7B">
        <w:rPr>
          <w:noProof w:val="0"/>
        </w:rPr>
        <w:t xml:space="preserve">It builds on and is part of the Learning Initiative concept being proposed. </w:t>
      </w:r>
      <w:r w:rsidR="000A04E2">
        <w:rPr>
          <w:noProof w:val="0"/>
        </w:rPr>
        <w:t xml:space="preserve">It also provides an overview of how we intend to document the CPWF legacy. </w:t>
      </w:r>
    </w:p>
    <w:p w14:paraId="7EBC5661" w14:textId="77777777" w:rsidR="00ED399A" w:rsidRPr="006B4900" w:rsidRDefault="00ED399A" w:rsidP="0062666D">
      <w:pPr>
        <w:pStyle w:val="Heading2"/>
        <w:rPr>
          <w:noProof w:val="0"/>
        </w:rPr>
      </w:pPr>
      <w:r w:rsidRPr="006B4900">
        <w:rPr>
          <w:noProof w:val="0"/>
        </w:rPr>
        <w:t>2. Current knowledge management processes and products</w:t>
      </w:r>
    </w:p>
    <w:p w14:paraId="1A4AB7C9" w14:textId="77777777" w:rsidR="0062666D" w:rsidRPr="006B4900" w:rsidRDefault="00C22CC6" w:rsidP="00ED399A">
      <w:pPr>
        <w:rPr>
          <w:noProof w:val="0"/>
        </w:rPr>
      </w:pPr>
      <w:r w:rsidRPr="006B4900">
        <w:rPr>
          <w:noProof w:val="0"/>
        </w:rPr>
        <w:t xml:space="preserve">The CPWF knowledge </w:t>
      </w:r>
      <w:r w:rsidR="00C60933" w:rsidRPr="006B4900">
        <w:rPr>
          <w:noProof w:val="0"/>
        </w:rPr>
        <w:t>management</w:t>
      </w:r>
      <w:r w:rsidRPr="006B4900">
        <w:rPr>
          <w:noProof w:val="0"/>
        </w:rPr>
        <w:t xml:space="preserve"> is a family of inter-linked dis</w:t>
      </w:r>
      <w:r w:rsidR="00B36D40">
        <w:rPr>
          <w:noProof w:val="0"/>
        </w:rPr>
        <w:t>ciplines</w:t>
      </w:r>
      <w:r w:rsidR="000002DA">
        <w:rPr>
          <w:noProof w:val="0"/>
        </w:rPr>
        <w:t xml:space="preserve"> (M&amp;E, information management, communication)</w:t>
      </w:r>
      <w:r w:rsidRPr="006B4900">
        <w:rPr>
          <w:noProof w:val="0"/>
        </w:rPr>
        <w:t xml:space="preserve">. Between these disciplines the boundaries are increasingly blurred in terms of processes, systems and information being generated, stored or </w:t>
      </w:r>
      <w:r w:rsidR="000002DA">
        <w:rPr>
          <w:noProof w:val="0"/>
        </w:rPr>
        <w:t>made available</w:t>
      </w:r>
      <w:r w:rsidRPr="006B4900">
        <w:rPr>
          <w:noProof w:val="0"/>
        </w:rPr>
        <w:t>.</w:t>
      </w:r>
      <w:r w:rsidR="00B36D40">
        <w:rPr>
          <w:noProof w:val="0"/>
        </w:rPr>
        <w:t xml:space="preserve"> What binds us together is the </w:t>
      </w:r>
      <w:r w:rsidR="000002DA">
        <w:rPr>
          <w:noProof w:val="0"/>
        </w:rPr>
        <w:t>practice of social learning as it provides a framework for knowledge management which facilitates knowledge sharing and joint learning experiences between stakeholders. It is not a linear process but one of interaction and joint action</w:t>
      </w:r>
      <w:r w:rsidR="00484D7B">
        <w:rPr>
          <w:rStyle w:val="FootnoteReference"/>
          <w:noProof w:val="0"/>
        </w:rPr>
        <w:footnoteReference w:id="1"/>
      </w:r>
      <w:r w:rsidR="000002DA">
        <w:rPr>
          <w:noProof w:val="0"/>
        </w:rPr>
        <w:t xml:space="preserve">. </w:t>
      </w:r>
    </w:p>
    <w:p w14:paraId="3F7946E7" w14:textId="77777777" w:rsidR="00ED399A" w:rsidRPr="006B4900" w:rsidRDefault="00ED399A" w:rsidP="00ED399A">
      <w:pPr>
        <w:rPr>
          <w:noProof w:val="0"/>
        </w:rPr>
      </w:pPr>
    </w:p>
    <w:p w14:paraId="2AA1DE31" w14:textId="77777777" w:rsidR="009F110E" w:rsidRDefault="00791388" w:rsidP="00ED399A">
      <w:pPr>
        <w:rPr>
          <w:noProof w:val="0"/>
        </w:rPr>
      </w:pPr>
      <w:r w:rsidRPr="006B4900">
        <w:rPr>
          <w:noProof w:val="0"/>
        </w:rPr>
        <w:t>CPWF focuses</w:t>
      </w:r>
      <w:r w:rsidR="009F110E" w:rsidRPr="006B4900">
        <w:rPr>
          <w:noProof w:val="0"/>
        </w:rPr>
        <w:t xml:space="preserve"> on </w:t>
      </w:r>
      <w:r w:rsidR="000002DA">
        <w:rPr>
          <w:noProof w:val="0"/>
        </w:rPr>
        <w:t>three</w:t>
      </w:r>
      <w:r w:rsidR="009F110E" w:rsidRPr="006B4900">
        <w:rPr>
          <w:noProof w:val="0"/>
        </w:rPr>
        <w:t xml:space="preserve"> broad areas that we are concerned with for these purposes. </w:t>
      </w:r>
    </w:p>
    <w:p w14:paraId="1ED5C236" w14:textId="77777777" w:rsidR="003C4379" w:rsidRDefault="003C4379" w:rsidP="00ED399A">
      <w:pPr>
        <w:rPr>
          <w:noProof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4"/>
        <w:gridCol w:w="4474"/>
      </w:tblGrid>
      <w:tr w:rsidR="003C4379" w14:paraId="24EFAB17" w14:textId="77777777" w:rsidTr="003C4379">
        <w:tc>
          <w:tcPr>
            <w:tcW w:w="4474" w:type="dxa"/>
            <w:tcBorders>
              <w:right w:val="dotted" w:sz="6" w:space="0" w:color="AAAAAA"/>
            </w:tcBorders>
          </w:tcPr>
          <w:p w14:paraId="0988653E" w14:textId="77777777" w:rsidR="003C4379" w:rsidRPr="006B4900" w:rsidRDefault="003C4379" w:rsidP="003C4379">
            <w:pPr>
              <w:pStyle w:val="ListParagraph"/>
              <w:numPr>
                <w:ilvl w:val="0"/>
                <w:numId w:val="2"/>
              </w:numPr>
              <w:rPr>
                <w:noProof w:val="0"/>
              </w:rPr>
            </w:pPr>
            <w:r w:rsidRPr="00484D7B">
              <w:rPr>
                <w:b/>
                <w:noProof w:val="0"/>
              </w:rPr>
              <w:t>Monitoring and evaluation</w:t>
            </w:r>
            <w:r w:rsidRPr="006B4900">
              <w:rPr>
                <w:noProof w:val="0"/>
              </w:rPr>
              <w:t xml:space="preserve"> focused on the reporting, most significant change stories and institutional/innovation histories</w:t>
            </w:r>
          </w:p>
          <w:p w14:paraId="50A0A3E9" w14:textId="77777777" w:rsidR="003C4379" w:rsidRDefault="003C4379" w:rsidP="00ED399A">
            <w:pPr>
              <w:rPr>
                <w:noProof w:val="0"/>
              </w:rPr>
            </w:pPr>
          </w:p>
        </w:tc>
        <w:tc>
          <w:tcPr>
            <w:tcW w:w="4474" w:type="dxa"/>
            <w:vMerge w:val="restart"/>
            <w:tcBorders>
              <w:left w:val="dotted" w:sz="6" w:space="0" w:color="AAAAAA"/>
            </w:tcBorders>
            <w:vAlign w:val="center"/>
          </w:tcPr>
          <w:p w14:paraId="3DBCF7D0" w14:textId="77777777" w:rsidR="003C4379" w:rsidRPr="006B4900" w:rsidRDefault="003C4379" w:rsidP="003C4379">
            <w:pPr>
              <w:rPr>
                <w:noProof w:val="0"/>
              </w:rPr>
            </w:pPr>
            <w:r w:rsidRPr="006B4900">
              <w:rPr>
                <w:noProof w:val="0"/>
              </w:rPr>
              <w:t xml:space="preserve">Social learning processes </w:t>
            </w:r>
            <w:r>
              <w:rPr>
                <w:noProof w:val="0"/>
              </w:rPr>
              <w:t>cuts across these areas</w:t>
            </w:r>
            <w:r w:rsidRPr="006B4900">
              <w:rPr>
                <w:noProof w:val="0"/>
              </w:rPr>
              <w:t xml:space="preserve"> </w:t>
            </w:r>
            <w:r>
              <w:rPr>
                <w:noProof w:val="0"/>
              </w:rPr>
              <w:t>and ensures that we reaching the impact pathways and theories of change identified at the program level.</w:t>
            </w:r>
          </w:p>
          <w:p w14:paraId="157BBC0F" w14:textId="77777777" w:rsidR="003C4379" w:rsidRDefault="003C4379" w:rsidP="003C4379">
            <w:pPr>
              <w:rPr>
                <w:noProof w:val="0"/>
              </w:rPr>
            </w:pPr>
          </w:p>
          <w:p w14:paraId="46EA4897" w14:textId="77777777" w:rsidR="00E0259B" w:rsidRDefault="00E0259B" w:rsidP="003C4379">
            <w:pPr>
              <w:rPr>
                <w:noProof w:val="0"/>
              </w:rPr>
            </w:pPr>
            <w:r>
              <w:rPr>
                <w:noProof w:val="0"/>
              </w:rPr>
              <w:t>This includes facilitating workshops and learning events and knowledge sharing such as IFWF, yammer and other interactive learning fora</w:t>
            </w:r>
          </w:p>
        </w:tc>
      </w:tr>
      <w:tr w:rsidR="003C4379" w14:paraId="780BF958" w14:textId="77777777" w:rsidTr="003C4379">
        <w:tc>
          <w:tcPr>
            <w:tcW w:w="4474" w:type="dxa"/>
            <w:tcBorders>
              <w:right w:val="dotted" w:sz="6" w:space="0" w:color="AAAAAA"/>
            </w:tcBorders>
          </w:tcPr>
          <w:p w14:paraId="198349DB" w14:textId="77777777" w:rsidR="003C4379" w:rsidRPr="006B4900" w:rsidRDefault="003C4379" w:rsidP="003C4379">
            <w:pPr>
              <w:pStyle w:val="ListParagraph"/>
              <w:numPr>
                <w:ilvl w:val="0"/>
                <w:numId w:val="2"/>
              </w:numPr>
              <w:rPr>
                <w:noProof w:val="0"/>
              </w:rPr>
            </w:pPr>
            <w:r w:rsidRPr="00484D7B">
              <w:rPr>
                <w:b/>
                <w:noProof w:val="0"/>
              </w:rPr>
              <w:t>Information management</w:t>
            </w:r>
            <w:r>
              <w:rPr>
                <w:noProof w:val="0"/>
              </w:rPr>
              <w:t xml:space="preserve"> </w:t>
            </w:r>
            <w:r w:rsidRPr="006B4900">
              <w:rPr>
                <w:noProof w:val="0"/>
              </w:rPr>
              <w:t>particularly collecting documents, presentations, photos, videos and other outputs from both Phase 1 and Phase 2</w:t>
            </w:r>
          </w:p>
          <w:p w14:paraId="5CB50862" w14:textId="77777777" w:rsidR="003C4379" w:rsidRDefault="003C4379" w:rsidP="00ED399A">
            <w:pPr>
              <w:rPr>
                <w:noProof w:val="0"/>
              </w:rPr>
            </w:pPr>
          </w:p>
        </w:tc>
        <w:tc>
          <w:tcPr>
            <w:tcW w:w="4474" w:type="dxa"/>
            <w:vMerge/>
            <w:tcBorders>
              <w:left w:val="dotted" w:sz="6" w:space="0" w:color="AAAAAA"/>
            </w:tcBorders>
          </w:tcPr>
          <w:p w14:paraId="280F8FCA" w14:textId="77777777" w:rsidR="003C4379" w:rsidRDefault="003C4379" w:rsidP="00ED399A">
            <w:pPr>
              <w:rPr>
                <w:noProof w:val="0"/>
              </w:rPr>
            </w:pPr>
          </w:p>
        </w:tc>
      </w:tr>
      <w:tr w:rsidR="003C4379" w14:paraId="7D1C8360" w14:textId="77777777" w:rsidTr="003C4379">
        <w:tc>
          <w:tcPr>
            <w:tcW w:w="4474" w:type="dxa"/>
            <w:tcBorders>
              <w:right w:val="dotted" w:sz="6" w:space="0" w:color="AAAAAA"/>
            </w:tcBorders>
          </w:tcPr>
          <w:p w14:paraId="7E699150" w14:textId="77777777" w:rsidR="003C4379" w:rsidRPr="006B4900" w:rsidRDefault="003C4379" w:rsidP="003C4379">
            <w:pPr>
              <w:pStyle w:val="ListParagraph"/>
              <w:numPr>
                <w:ilvl w:val="0"/>
                <w:numId w:val="2"/>
              </w:numPr>
              <w:rPr>
                <w:noProof w:val="0"/>
              </w:rPr>
            </w:pPr>
            <w:r w:rsidRPr="00484D7B">
              <w:rPr>
                <w:b/>
                <w:noProof w:val="0"/>
              </w:rPr>
              <w:t>Communication</w:t>
            </w:r>
            <w:r w:rsidRPr="006B4900">
              <w:rPr>
                <w:noProof w:val="0"/>
              </w:rPr>
              <w:t xml:space="preserve"> which include working papers, dialogue posters,</w:t>
            </w:r>
            <w:r w:rsidR="00E0259B">
              <w:rPr>
                <w:noProof w:val="0"/>
              </w:rPr>
              <w:t xml:space="preserve"> outcome stories, research highlights</w:t>
            </w:r>
            <w:r w:rsidRPr="006B4900">
              <w:rPr>
                <w:noProof w:val="0"/>
              </w:rPr>
              <w:t xml:space="preserve"> briefing notes, videos, CPWF website and blog </w:t>
            </w:r>
          </w:p>
          <w:p w14:paraId="32F89D14" w14:textId="77777777" w:rsidR="003C4379" w:rsidRDefault="003C4379" w:rsidP="00ED399A">
            <w:pPr>
              <w:rPr>
                <w:noProof w:val="0"/>
              </w:rPr>
            </w:pPr>
          </w:p>
        </w:tc>
        <w:tc>
          <w:tcPr>
            <w:tcW w:w="4474" w:type="dxa"/>
            <w:vMerge/>
            <w:tcBorders>
              <w:left w:val="dotted" w:sz="6" w:space="0" w:color="AAAAAA"/>
            </w:tcBorders>
          </w:tcPr>
          <w:p w14:paraId="06AEDB37" w14:textId="77777777" w:rsidR="003C4379" w:rsidRDefault="003C4379" w:rsidP="00ED399A">
            <w:pPr>
              <w:rPr>
                <w:noProof w:val="0"/>
              </w:rPr>
            </w:pPr>
          </w:p>
        </w:tc>
      </w:tr>
    </w:tbl>
    <w:p w14:paraId="49E8F522" w14:textId="77777777" w:rsidR="003C4379" w:rsidRDefault="003C4379" w:rsidP="00791388">
      <w:pPr>
        <w:rPr>
          <w:noProof w:val="0"/>
        </w:rPr>
      </w:pPr>
    </w:p>
    <w:p w14:paraId="0910EB8D" w14:textId="77777777" w:rsidR="003C4379" w:rsidRDefault="003C4379">
      <w:pPr>
        <w:rPr>
          <w:noProof w:val="0"/>
        </w:rPr>
      </w:pPr>
      <w:r>
        <w:rPr>
          <w:noProof w:val="0"/>
        </w:rPr>
        <w:br w:type="page"/>
      </w:r>
    </w:p>
    <w:p w14:paraId="69293DA9" w14:textId="77777777" w:rsidR="00791388" w:rsidRPr="006B4900" w:rsidRDefault="00791388" w:rsidP="00791388">
      <w:pPr>
        <w:rPr>
          <w:noProof w:val="0"/>
        </w:rPr>
      </w:pPr>
    </w:p>
    <w:tbl>
      <w:tblPr>
        <w:tblStyle w:val="TableGrid"/>
        <w:tblW w:w="0" w:type="auto"/>
        <w:tblLook w:val="04A0" w:firstRow="1" w:lastRow="0" w:firstColumn="1" w:lastColumn="0" w:noHBand="0" w:noVBand="1"/>
      </w:tblPr>
      <w:tblGrid>
        <w:gridCol w:w="8948"/>
      </w:tblGrid>
      <w:tr w:rsidR="00791388" w:rsidRPr="006B4900" w14:paraId="71D6BF64" w14:textId="77777777" w:rsidTr="00791388">
        <w:tc>
          <w:tcPr>
            <w:tcW w:w="8948" w:type="dxa"/>
            <w:shd w:val="clear" w:color="auto" w:fill="EEECE1" w:themeFill="background2"/>
          </w:tcPr>
          <w:p w14:paraId="6E2F7A7F" w14:textId="77777777" w:rsidR="00791388" w:rsidRPr="006B4900" w:rsidRDefault="00791388" w:rsidP="00791388">
            <w:pPr>
              <w:rPr>
                <w:b/>
                <w:noProof w:val="0"/>
              </w:rPr>
            </w:pPr>
            <w:r w:rsidRPr="006B4900">
              <w:rPr>
                <w:b/>
                <w:noProof w:val="0"/>
              </w:rPr>
              <w:t>Lessons from Phase 1 documentation and learning process</w:t>
            </w:r>
          </w:p>
          <w:p w14:paraId="2E7B4EE0" w14:textId="77777777" w:rsidR="00C42403" w:rsidRDefault="00791388" w:rsidP="00791388">
            <w:pPr>
              <w:rPr>
                <w:noProof w:val="0"/>
                <w:sz w:val="20"/>
                <w:szCs w:val="20"/>
              </w:rPr>
            </w:pPr>
            <w:r w:rsidRPr="006B4900">
              <w:rPr>
                <w:noProof w:val="0"/>
                <w:sz w:val="20"/>
                <w:szCs w:val="20"/>
              </w:rPr>
              <w:t xml:space="preserve">For </w:t>
            </w:r>
            <w:r w:rsidR="00EA665B">
              <w:rPr>
                <w:noProof w:val="0"/>
                <w:sz w:val="20"/>
                <w:szCs w:val="20"/>
              </w:rPr>
              <w:t>P</w:t>
            </w:r>
            <w:r w:rsidRPr="006B4900">
              <w:rPr>
                <w:noProof w:val="0"/>
                <w:sz w:val="20"/>
                <w:szCs w:val="20"/>
              </w:rPr>
              <w:t xml:space="preserve">hase 1, a process was developed to harvest, marshal and document </w:t>
            </w:r>
            <w:r w:rsidR="00B55E58">
              <w:rPr>
                <w:noProof w:val="0"/>
                <w:sz w:val="20"/>
                <w:szCs w:val="20"/>
              </w:rPr>
              <w:t>results and product</w:t>
            </w:r>
            <w:r w:rsidR="00922865">
              <w:rPr>
                <w:noProof w:val="0"/>
                <w:sz w:val="20"/>
                <w:szCs w:val="20"/>
              </w:rPr>
              <w:t>,</w:t>
            </w:r>
            <w:r w:rsidRPr="006B4900">
              <w:rPr>
                <w:noProof w:val="0"/>
                <w:sz w:val="20"/>
                <w:szCs w:val="20"/>
              </w:rPr>
              <w:t xml:space="preserve"> including: </w:t>
            </w:r>
          </w:p>
          <w:p w14:paraId="4B8DC137" w14:textId="77777777" w:rsidR="00C42403" w:rsidRPr="00C42403" w:rsidRDefault="00D91F61" w:rsidP="00C42403">
            <w:pPr>
              <w:pStyle w:val="ListParagraph"/>
              <w:numPr>
                <w:ilvl w:val="0"/>
                <w:numId w:val="17"/>
              </w:numPr>
              <w:rPr>
                <w:noProof w:val="0"/>
                <w:sz w:val="20"/>
                <w:szCs w:val="20"/>
              </w:rPr>
            </w:pPr>
            <w:r>
              <w:rPr>
                <w:noProof w:val="0"/>
                <w:sz w:val="20"/>
                <w:szCs w:val="20"/>
              </w:rPr>
              <w:t xml:space="preserve">The submitted technical </w:t>
            </w:r>
            <w:r w:rsidR="00791388" w:rsidRPr="00C42403">
              <w:rPr>
                <w:noProof w:val="0"/>
                <w:sz w:val="20"/>
                <w:szCs w:val="20"/>
              </w:rPr>
              <w:t>report</w:t>
            </w:r>
            <w:r>
              <w:rPr>
                <w:noProof w:val="0"/>
                <w:sz w:val="20"/>
                <w:szCs w:val="20"/>
              </w:rPr>
              <w:t>s</w:t>
            </w:r>
            <w:r w:rsidR="00791388" w:rsidRPr="00C42403">
              <w:rPr>
                <w:noProof w:val="0"/>
                <w:sz w:val="20"/>
                <w:szCs w:val="20"/>
              </w:rPr>
              <w:t xml:space="preserve"> from </w:t>
            </w:r>
            <w:r>
              <w:rPr>
                <w:noProof w:val="0"/>
                <w:sz w:val="20"/>
                <w:szCs w:val="20"/>
              </w:rPr>
              <w:t>the 68</w:t>
            </w:r>
            <w:r w:rsidR="00791388" w:rsidRPr="00C42403">
              <w:rPr>
                <w:noProof w:val="0"/>
                <w:sz w:val="20"/>
                <w:szCs w:val="20"/>
              </w:rPr>
              <w:t xml:space="preserve"> </w:t>
            </w:r>
            <w:r w:rsidR="00EA665B">
              <w:rPr>
                <w:noProof w:val="0"/>
                <w:sz w:val="20"/>
                <w:szCs w:val="20"/>
              </w:rPr>
              <w:t>P</w:t>
            </w:r>
            <w:r w:rsidR="00791388" w:rsidRPr="00C42403">
              <w:rPr>
                <w:noProof w:val="0"/>
                <w:sz w:val="20"/>
                <w:szCs w:val="20"/>
              </w:rPr>
              <w:t>hase 1 project</w:t>
            </w:r>
            <w:r>
              <w:rPr>
                <w:noProof w:val="0"/>
                <w:sz w:val="20"/>
                <w:szCs w:val="20"/>
              </w:rPr>
              <w:t>s</w:t>
            </w:r>
            <w:r w:rsidR="00791388" w:rsidRPr="00C42403">
              <w:rPr>
                <w:noProof w:val="0"/>
                <w:sz w:val="20"/>
                <w:szCs w:val="20"/>
              </w:rPr>
              <w:t xml:space="preserve"> </w:t>
            </w:r>
            <w:r>
              <w:rPr>
                <w:noProof w:val="0"/>
                <w:sz w:val="20"/>
                <w:szCs w:val="20"/>
              </w:rPr>
              <w:t>were externally reviewed and improved, and laid out before being publically released</w:t>
            </w:r>
            <w:r w:rsidR="00E75F40">
              <w:rPr>
                <w:noProof w:val="0"/>
                <w:sz w:val="20"/>
                <w:szCs w:val="20"/>
              </w:rPr>
              <w:t xml:space="preserve"> (which took a lot of time and resources)</w:t>
            </w:r>
          </w:p>
          <w:p w14:paraId="183A2CA8" w14:textId="77777777" w:rsidR="00C42403" w:rsidRPr="00C42403" w:rsidRDefault="00791388" w:rsidP="00C42403">
            <w:pPr>
              <w:pStyle w:val="ListParagraph"/>
              <w:numPr>
                <w:ilvl w:val="0"/>
                <w:numId w:val="17"/>
              </w:numPr>
              <w:rPr>
                <w:noProof w:val="0"/>
                <w:sz w:val="20"/>
                <w:szCs w:val="20"/>
              </w:rPr>
            </w:pPr>
            <w:r w:rsidRPr="00C42403">
              <w:rPr>
                <w:noProof w:val="0"/>
                <w:sz w:val="20"/>
                <w:szCs w:val="20"/>
              </w:rPr>
              <w:t xml:space="preserve">The identification of 19 marketable innovations which were transformed into a project for IFAD on mainstreaming CPWF Marketable innovations into IFAD grants </w:t>
            </w:r>
          </w:p>
          <w:p w14:paraId="0ACFDC10" w14:textId="77777777" w:rsidR="00C42403" w:rsidRPr="00C42403" w:rsidRDefault="00791388" w:rsidP="00C42403">
            <w:pPr>
              <w:pStyle w:val="ListParagraph"/>
              <w:numPr>
                <w:ilvl w:val="0"/>
                <w:numId w:val="17"/>
              </w:numPr>
              <w:rPr>
                <w:noProof w:val="0"/>
                <w:sz w:val="20"/>
                <w:szCs w:val="20"/>
              </w:rPr>
            </w:pPr>
            <w:r w:rsidRPr="00C42403">
              <w:rPr>
                <w:noProof w:val="0"/>
                <w:sz w:val="20"/>
                <w:szCs w:val="20"/>
              </w:rPr>
              <w:t xml:space="preserve">Phase 1 resource package </w:t>
            </w:r>
            <w:r w:rsidR="006C7390">
              <w:rPr>
                <w:noProof w:val="0"/>
                <w:sz w:val="20"/>
                <w:szCs w:val="20"/>
              </w:rPr>
              <w:t>including</w:t>
            </w:r>
            <w:r w:rsidRPr="00C42403">
              <w:rPr>
                <w:noProof w:val="0"/>
                <w:sz w:val="20"/>
                <w:szCs w:val="20"/>
              </w:rPr>
              <w:t xml:space="preserve"> dialogue posters, outcome stories and sourcebook articles </w:t>
            </w:r>
          </w:p>
          <w:p w14:paraId="6339F9AC" w14:textId="77777777" w:rsidR="00791388" w:rsidRPr="00C42403" w:rsidRDefault="00791388" w:rsidP="00C42403">
            <w:pPr>
              <w:pStyle w:val="ListParagraph"/>
              <w:numPr>
                <w:ilvl w:val="0"/>
                <w:numId w:val="17"/>
              </w:numPr>
              <w:rPr>
                <w:noProof w:val="0"/>
                <w:sz w:val="20"/>
                <w:szCs w:val="20"/>
              </w:rPr>
            </w:pPr>
            <w:r w:rsidRPr="00C42403">
              <w:rPr>
                <w:noProof w:val="0"/>
                <w:sz w:val="20"/>
                <w:szCs w:val="20"/>
              </w:rPr>
              <w:t>Phase 1 outputs inputted (more than 1700 objects) in the CPWF Repository</w:t>
            </w:r>
            <w:r w:rsidR="00D91F61">
              <w:rPr>
                <w:noProof w:val="0"/>
                <w:sz w:val="20"/>
                <w:szCs w:val="20"/>
              </w:rPr>
              <w:t xml:space="preserve"> (CG Space)</w:t>
            </w:r>
            <w:r w:rsidRPr="00C42403">
              <w:rPr>
                <w:noProof w:val="0"/>
                <w:sz w:val="20"/>
                <w:szCs w:val="20"/>
              </w:rPr>
              <w:t>.</w:t>
            </w:r>
          </w:p>
          <w:p w14:paraId="422C2D9A" w14:textId="77777777" w:rsidR="000002DA" w:rsidRDefault="000002DA" w:rsidP="00791388">
            <w:pPr>
              <w:rPr>
                <w:noProof w:val="0"/>
                <w:sz w:val="20"/>
                <w:szCs w:val="20"/>
              </w:rPr>
            </w:pPr>
          </w:p>
          <w:p w14:paraId="33DE38EC" w14:textId="77777777" w:rsidR="00791388" w:rsidRPr="006B4900" w:rsidRDefault="00791388" w:rsidP="00791388">
            <w:pPr>
              <w:rPr>
                <w:noProof w:val="0"/>
                <w:sz w:val="20"/>
                <w:szCs w:val="20"/>
              </w:rPr>
            </w:pPr>
            <w:r w:rsidRPr="006B4900">
              <w:rPr>
                <w:noProof w:val="0"/>
                <w:sz w:val="20"/>
                <w:szCs w:val="20"/>
              </w:rPr>
              <w:t>Key lessons that should drive the development of Phase 2 documentation and learning include:</w:t>
            </w:r>
          </w:p>
          <w:p w14:paraId="6F3A969D" w14:textId="77777777" w:rsidR="00791388" w:rsidRPr="006B4900" w:rsidRDefault="00D91F61" w:rsidP="00791388">
            <w:pPr>
              <w:pStyle w:val="ListParagraph"/>
              <w:numPr>
                <w:ilvl w:val="0"/>
                <w:numId w:val="4"/>
              </w:numPr>
              <w:rPr>
                <w:noProof w:val="0"/>
                <w:sz w:val="20"/>
                <w:szCs w:val="20"/>
              </w:rPr>
            </w:pPr>
            <w:r>
              <w:rPr>
                <w:noProof w:val="0"/>
                <w:sz w:val="20"/>
                <w:szCs w:val="20"/>
              </w:rPr>
              <w:t xml:space="preserve">Timing - </w:t>
            </w:r>
            <w:r w:rsidR="00791388" w:rsidRPr="006B4900">
              <w:rPr>
                <w:noProof w:val="0"/>
                <w:sz w:val="20"/>
                <w:szCs w:val="20"/>
              </w:rPr>
              <w:t>The process was started after projects ended. This meant it was difficult to collect learning and information since project</w:t>
            </w:r>
            <w:r>
              <w:rPr>
                <w:noProof w:val="0"/>
                <w:sz w:val="20"/>
                <w:szCs w:val="20"/>
              </w:rPr>
              <w:t xml:space="preserve"> staff </w:t>
            </w:r>
            <w:r w:rsidR="00791388" w:rsidRPr="006B4900">
              <w:rPr>
                <w:noProof w:val="0"/>
                <w:sz w:val="20"/>
                <w:szCs w:val="20"/>
              </w:rPr>
              <w:t xml:space="preserve">had </w:t>
            </w:r>
            <w:r>
              <w:rPr>
                <w:noProof w:val="0"/>
                <w:sz w:val="20"/>
                <w:szCs w:val="20"/>
              </w:rPr>
              <w:t>moved on to new tasks and had no more time allocation left to spend resources</w:t>
            </w:r>
            <w:r w:rsidR="00791388" w:rsidRPr="006B4900">
              <w:rPr>
                <w:noProof w:val="0"/>
                <w:sz w:val="20"/>
                <w:szCs w:val="20"/>
              </w:rPr>
              <w:t>.</w:t>
            </w:r>
          </w:p>
          <w:p w14:paraId="35B0FFEB" w14:textId="77777777" w:rsidR="00791388" w:rsidRPr="006B4900" w:rsidRDefault="00D91F61" w:rsidP="00791388">
            <w:pPr>
              <w:pStyle w:val="ListParagraph"/>
              <w:numPr>
                <w:ilvl w:val="0"/>
                <w:numId w:val="4"/>
              </w:numPr>
              <w:rPr>
                <w:noProof w:val="0"/>
                <w:sz w:val="20"/>
                <w:szCs w:val="20"/>
              </w:rPr>
            </w:pPr>
            <w:r>
              <w:rPr>
                <w:noProof w:val="0"/>
                <w:sz w:val="20"/>
                <w:szCs w:val="20"/>
              </w:rPr>
              <w:t xml:space="preserve">Focus - </w:t>
            </w:r>
            <w:r w:rsidR="00791388" w:rsidRPr="006B4900">
              <w:rPr>
                <w:noProof w:val="0"/>
                <w:sz w:val="20"/>
                <w:szCs w:val="20"/>
              </w:rPr>
              <w:t>The process focused on ‘harvesting’, marshaling and repackaging and there was little ‘social’ or collective learning in the process</w:t>
            </w:r>
            <w:r w:rsidR="00B55E58">
              <w:rPr>
                <w:noProof w:val="0"/>
                <w:sz w:val="20"/>
                <w:szCs w:val="20"/>
              </w:rPr>
              <w:t>.</w:t>
            </w:r>
            <w:r w:rsidR="00791388" w:rsidRPr="006B4900">
              <w:rPr>
                <w:noProof w:val="0"/>
                <w:sz w:val="20"/>
                <w:szCs w:val="20"/>
              </w:rPr>
              <w:t xml:space="preserve">  </w:t>
            </w:r>
          </w:p>
          <w:p w14:paraId="6256B003" w14:textId="77777777" w:rsidR="00791388" w:rsidRPr="006B4900" w:rsidRDefault="00D91F61" w:rsidP="00791388">
            <w:pPr>
              <w:pStyle w:val="ListParagraph"/>
              <w:numPr>
                <w:ilvl w:val="0"/>
                <w:numId w:val="4"/>
              </w:numPr>
              <w:rPr>
                <w:noProof w:val="0"/>
                <w:sz w:val="20"/>
                <w:szCs w:val="20"/>
              </w:rPr>
            </w:pPr>
            <w:r>
              <w:rPr>
                <w:noProof w:val="0"/>
                <w:sz w:val="20"/>
                <w:szCs w:val="20"/>
              </w:rPr>
              <w:t xml:space="preserve">Capacity and Resources - </w:t>
            </w:r>
            <w:r w:rsidR="00485792">
              <w:rPr>
                <w:noProof w:val="0"/>
                <w:sz w:val="20"/>
                <w:szCs w:val="20"/>
              </w:rPr>
              <w:t>The r</w:t>
            </w:r>
            <w:r w:rsidR="00791388" w:rsidRPr="006B4900">
              <w:rPr>
                <w:noProof w:val="0"/>
                <w:sz w:val="20"/>
                <w:szCs w:val="20"/>
              </w:rPr>
              <w:t xml:space="preserve">esource package has been difficult to finalize </w:t>
            </w:r>
            <w:r>
              <w:rPr>
                <w:noProof w:val="0"/>
                <w:sz w:val="20"/>
                <w:szCs w:val="20"/>
              </w:rPr>
              <w:t xml:space="preserve">due to missing capacity from the actual project teams </w:t>
            </w:r>
            <w:r w:rsidR="00791388" w:rsidRPr="006B4900">
              <w:rPr>
                <w:noProof w:val="0"/>
                <w:sz w:val="20"/>
                <w:szCs w:val="20"/>
              </w:rPr>
              <w:t xml:space="preserve">and the multi-level approach for dissemination and repackaging at the basin level has yet to emerge. </w:t>
            </w:r>
          </w:p>
          <w:p w14:paraId="32AB5488" w14:textId="77777777" w:rsidR="00791388" w:rsidRPr="006B4900" w:rsidRDefault="00D91F61" w:rsidP="00B55E58">
            <w:pPr>
              <w:pStyle w:val="ListParagraph"/>
              <w:numPr>
                <w:ilvl w:val="0"/>
                <w:numId w:val="4"/>
              </w:numPr>
              <w:rPr>
                <w:noProof w:val="0"/>
                <w:sz w:val="20"/>
                <w:szCs w:val="20"/>
              </w:rPr>
            </w:pPr>
            <w:r>
              <w:rPr>
                <w:noProof w:val="0"/>
                <w:sz w:val="20"/>
                <w:szCs w:val="20"/>
              </w:rPr>
              <w:t xml:space="preserve">Formats - </w:t>
            </w:r>
            <w:r w:rsidR="00791388" w:rsidRPr="006B4900">
              <w:rPr>
                <w:noProof w:val="0"/>
                <w:sz w:val="20"/>
                <w:szCs w:val="20"/>
              </w:rPr>
              <w:t>The Project reporting formats were long</w:t>
            </w:r>
            <w:r w:rsidR="00B55E58">
              <w:rPr>
                <w:noProof w:val="0"/>
                <w:sz w:val="20"/>
                <w:szCs w:val="20"/>
              </w:rPr>
              <w:t xml:space="preserve">, </w:t>
            </w:r>
            <w:r w:rsidR="00791388" w:rsidRPr="006B4900">
              <w:rPr>
                <w:noProof w:val="0"/>
                <w:sz w:val="20"/>
                <w:szCs w:val="20"/>
              </w:rPr>
              <w:t>not finished in a timely manner</w:t>
            </w:r>
            <w:r w:rsidR="00B55E58">
              <w:rPr>
                <w:noProof w:val="0"/>
                <w:sz w:val="20"/>
                <w:szCs w:val="20"/>
              </w:rPr>
              <w:t>, and their length also impacted negatively on the review process and their final approval</w:t>
            </w:r>
            <w:r w:rsidR="00791388" w:rsidRPr="006B4900">
              <w:rPr>
                <w:noProof w:val="0"/>
                <w:sz w:val="20"/>
                <w:szCs w:val="20"/>
              </w:rPr>
              <w:t>.</w:t>
            </w:r>
            <w:r w:rsidR="00B55E58">
              <w:rPr>
                <w:noProof w:val="0"/>
                <w:sz w:val="20"/>
                <w:szCs w:val="20"/>
              </w:rPr>
              <w:t xml:space="preserve"> </w:t>
            </w:r>
          </w:p>
        </w:tc>
      </w:tr>
    </w:tbl>
    <w:p w14:paraId="5679654D" w14:textId="77777777" w:rsidR="00ED399A" w:rsidRPr="006B4900" w:rsidRDefault="00ED399A" w:rsidP="009F110E">
      <w:pPr>
        <w:pStyle w:val="Heading2"/>
        <w:rPr>
          <w:noProof w:val="0"/>
        </w:rPr>
      </w:pPr>
      <w:r w:rsidRPr="006B4900">
        <w:rPr>
          <w:noProof w:val="0"/>
        </w:rPr>
        <w:t xml:space="preserve">3. Objectives and </w:t>
      </w:r>
      <w:r w:rsidR="00C60933" w:rsidRPr="006B4900">
        <w:rPr>
          <w:noProof w:val="0"/>
        </w:rPr>
        <w:t xml:space="preserve">stakeholder groups </w:t>
      </w:r>
      <w:r w:rsidRPr="006B4900">
        <w:rPr>
          <w:noProof w:val="0"/>
        </w:rPr>
        <w:t xml:space="preserve"> </w:t>
      </w:r>
    </w:p>
    <w:p w14:paraId="0A300C20" w14:textId="77777777" w:rsidR="00F3574D" w:rsidRPr="006B4900" w:rsidRDefault="00F157B4">
      <w:pPr>
        <w:rPr>
          <w:noProof w:val="0"/>
        </w:rPr>
      </w:pPr>
      <w:r w:rsidRPr="006B4900">
        <w:rPr>
          <w:noProof w:val="0"/>
        </w:rPr>
        <w:t>The overall goal is to ensure that CPWF lessons and results are mainstreamed into CGIAR reform processes and development processes at different levels. It pre-supposes that CPWF</w:t>
      </w:r>
      <w:r w:rsidR="00F3574D" w:rsidRPr="006B4900">
        <w:rPr>
          <w:noProof w:val="0"/>
        </w:rPr>
        <w:t xml:space="preserve"> activities will end in 2014 but will be continued on in one form or another at the basin level and through different programs within the CGIAR</w:t>
      </w:r>
      <w:r w:rsidR="00D91F61">
        <w:rPr>
          <w:noProof w:val="0"/>
        </w:rPr>
        <w:t xml:space="preserve"> or our partners</w:t>
      </w:r>
      <w:r w:rsidR="00F3574D" w:rsidRPr="006B4900">
        <w:rPr>
          <w:noProof w:val="0"/>
        </w:rPr>
        <w:t>.</w:t>
      </w:r>
      <w:r w:rsidRPr="006B4900">
        <w:rPr>
          <w:noProof w:val="0"/>
        </w:rPr>
        <w:t xml:space="preserve"> </w:t>
      </w:r>
    </w:p>
    <w:p w14:paraId="704DD03C" w14:textId="77777777" w:rsidR="00F3574D" w:rsidRPr="006B4900" w:rsidRDefault="00F3574D">
      <w:pPr>
        <w:rPr>
          <w:noProof w:val="0"/>
        </w:rPr>
      </w:pPr>
    </w:p>
    <w:p w14:paraId="743A78DE" w14:textId="77777777" w:rsidR="00ED399A" w:rsidRPr="006B4900" w:rsidRDefault="00485792">
      <w:pPr>
        <w:rPr>
          <w:noProof w:val="0"/>
        </w:rPr>
      </w:pPr>
      <w:r>
        <w:rPr>
          <w:noProof w:val="0"/>
        </w:rPr>
        <w:t xml:space="preserve">The objectives </w:t>
      </w:r>
      <w:r w:rsidR="009F110E" w:rsidRPr="006B4900">
        <w:rPr>
          <w:noProof w:val="0"/>
        </w:rPr>
        <w:t>are to:</w:t>
      </w:r>
    </w:p>
    <w:p w14:paraId="023BCC39" w14:textId="77777777" w:rsidR="009F110E" w:rsidRPr="006B4900" w:rsidRDefault="009F110E" w:rsidP="009F110E">
      <w:pPr>
        <w:pStyle w:val="ListParagraph"/>
        <w:numPr>
          <w:ilvl w:val="0"/>
          <w:numId w:val="5"/>
        </w:numPr>
        <w:rPr>
          <w:noProof w:val="0"/>
        </w:rPr>
      </w:pPr>
      <w:r w:rsidRPr="006B4900">
        <w:rPr>
          <w:noProof w:val="0"/>
        </w:rPr>
        <w:t>Ensure that outputs and</w:t>
      </w:r>
      <w:r w:rsidR="00C60933" w:rsidRPr="006B4900">
        <w:rPr>
          <w:noProof w:val="0"/>
        </w:rPr>
        <w:t xml:space="preserve"> lessons are captured using a triple-A (available</w:t>
      </w:r>
      <w:r w:rsidRPr="006B4900">
        <w:rPr>
          <w:noProof w:val="0"/>
        </w:rPr>
        <w:t xml:space="preserve">, accessible and </w:t>
      </w:r>
      <w:r w:rsidR="00C60933" w:rsidRPr="006B4900">
        <w:rPr>
          <w:noProof w:val="0"/>
        </w:rPr>
        <w:t xml:space="preserve">applicable) </w:t>
      </w:r>
      <w:r w:rsidR="00485792">
        <w:rPr>
          <w:noProof w:val="0"/>
        </w:rPr>
        <w:t>framework</w:t>
      </w:r>
      <w:r w:rsidR="00C60933" w:rsidRPr="006B4900">
        <w:rPr>
          <w:noProof w:val="0"/>
        </w:rPr>
        <w:t xml:space="preserve">. </w:t>
      </w:r>
    </w:p>
    <w:p w14:paraId="4B1645A7" w14:textId="77777777" w:rsidR="00C60933" w:rsidRPr="006B4900" w:rsidRDefault="009B265F" w:rsidP="009F110E">
      <w:pPr>
        <w:pStyle w:val="ListParagraph"/>
        <w:numPr>
          <w:ilvl w:val="0"/>
          <w:numId w:val="5"/>
        </w:numPr>
        <w:rPr>
          <w:noProof w:val="0"/>
        </w:rPr>
      </w:pPr>
      <w:r w:rsidRPr="006B4900">
        <w:rPr>
          <w:noProof w:val="0"/>
        </w:rPr>
        <w:t xml:space="preserve">Document CPWF learning and knowledge at different levels </w:t>
      </w:r>
      <w:r w:rsidR="00791388" w:rsidRPr="006B4900">
        <w:rPr>
          <w:noProof w:val="0"/>
        </w:rPr>
        <w:t>both in scientific and non-scientific format</w:t>
      </w:r>
      <w:r w:rsidR="00F75523">
        <w:rPr>
          <w:noProof w:val="0"/>
        </w:rPr>
        <w:t>s</w:t>
      </w:r>
      <w:r w:rsidR="00791388" w:rsidRPr="006B4900">
        <w:rPr>
          <w:noProof w:val="0"/>
        </w:rPr>
        <w:t xml:space="preserve">. </w:t>
      </w:r>
    </w:p>
    <w:p w14:paraId="307AF22F" w14:textId="77777777" w:rsidR="00C60933" w:rsidRPr="006B4900" w:rsidRDefault="00C60933" w:rsidP="009F110E">
      <w:pPr>
        <w:pStyle w:val="ListParagraph"/>
        <w:numPr>
          <w:ilvl w:val="0"/>
          <w:numId w:val="5"/>
        </w:numPr>
        <w:rPr>
          <w:noProof w:val="0"/>
        </w:rPr>
      </w:pPr>
      <w:r w:rsidRPr="006B4900">
        <w:rPr>
          <w:noProof w:val="0"/>
        </w:rPr>
        <w:t>Promote collective learning amongst partners and key stakeholders so that knowledge can be used in their own decision-making processes</w:t>
      </w:r>
      <w:r w:rsidR="00F75523">
        <w:rPr>
          <w:noProof w:val="0"/>
        </w:rPr>
        <w:t xml:space="preserve"> and allow contextualization to happen</w:t>
      </w:r>
      <w:r w:rsidRPr="006B4900">
        <w:rPr>
          <w:noProof w:val="0"/>
        </w:rPr>
        <w:t xml:space="preserve">. </w:t>
      </w:r>
    </w:p>
    <w:p w14:paraId="77A9CFBC" w14:textId="77777777" w:rsidR="009B265F" w:rsidRPr="006B4900" w:rsidRDefault="009B265F" w:rsidP="009B265F">
      <w:pPr>
        <w:rPr>
          <w:noProof w:val="0"/>
        </w:rPr>
      </w:pPr>
    </w:p>
    <w:p w14:paraId="48935742" w14:textId="77777777" w:rsidR="00485792" w:rsidRPr="006B4900" w:rsidRDefault="009B265F" w:rsidP="00485792">
      <w:pPr>
        <w:rPr>
          <w:noProof w:val="0"/>
        </w:rPr>
      </w:pPr>
      <w:r w:rsidRPr="006B4900">
        <w:rPr>
          <w:noProof w:val="0"/>
        </w:rPr>
        <w:t xml:space="preserve">Key stakeholder groups would be identified from each basin level impact pathway. At the global level, the impact </w:t>
      </w:r>
      <w:r w:rsidR="00485792">
        <w:rPr>
          <w:noProof w:val="0"/>
        </w:rPr>
        <w:t xml:space="preserve">pathways </w:t>
      </w:r>
      <w:proofErr w:type="gramStart"/>
      <w:r w:rsidR="00485792">
        <w:rPr>
          <w:noProof w:val="0"/>
        </w:rPr>
        <w:t>focus</w:t>
      </w:r>
      <w:r w:rsidR="00F157B4" w:rsidRPr="006B4900">
        <w:rPr>
          <w:noProof w:val="0"/>
        </w:rPr>
        <w:t xml:space="preserve"> are</w:t>
      </w:r>
      <w:proofErr w:type="gramEnd"/>
      <w:r w:rsidR="00F157B4" w:rsidRPr="006B4900">
        <w:rPr>
          <w:noProof w:val="0"/>
        </w:rPr>
        <w:t xml:space="preserve"> shown below. </w:t>
      </w:r>
      <w:r w:rsidR="00485792" w:rsidRPr="006B4900">
        <w:rPr>
          <w:noProof w:val="0"/>
        </w:rPr>
        <w:t>For the most part</w:t>
      </w:r>
      <w:r w:rsidR="00485792">
        <w:rPr>
          <w:noProof w:val="0"/>
        </w:rPr>
        <w:t>,</w:t>
      </w:r>
      <w:r w:rsidR="00485792" w:rsidRPr="006B4900">
        <w:rPr>
          <w:noProof w:val="0"/>
        </w:rPr>
        <w:t xml:space="preserve"> the strategy would be to develop products and processes which not only allow these actors to read about CPWF experiences but also learn and see for </w:t>
      </w:r>
      <w:proofErr w:type="gramStart"/>
      <w:r w:rsidR="00485792" w:rsidRPr="006B4900">
        <w:rPr>
          <w:noProof w:val="0"/>
        </w:rPr>
        <w:t>themselves</w:t>
      </w:r>
      <w:proofErr w:type="gramEnd"/>
      <w:r w:rsidR="00485792" w:rsidRPr="006B4900">
        <w:rPr>
          <w:noProof w:val="0"/>
        </w:rPr>
        <w:t xml:space="preserve">. The order of stakeholder groups is also prioritized here so that we see the main targets from the program level. </w:t>
      </w:r>
      <w:r w:rsidR="00485792">
        <w:rPr>
          <w:noProof w:val="0"/>
        </w:rPr>
        <w:t>It will be crucial to get the</w:t>
      </w:r>
      <w:r w:rsidR="00485792" w:rsidRPr="006B4900">
        <w:rPr>
          <w:noProof w:val="0"/>
        </w:rPr>
        <w:t xml:space="preserve"> CGIAR and </w:t>
      </w:r>
      <w:r w:rsidR="00F75523">
        <w:rPr>
          <w:noProof w:val="0"/>
        </w:rPr>
        <w:t xml:space="preserve">key </w:t>
      </w:r>
      <w:r w:rsidR="00485792" w:rsidRPr="006B4900">
        <w:rPr>
          <w:noProof w:val="0"/>
        </w:rPr>
        <w:t xml:space="preserve">CRP leadership on board. </w:t>
      </w:r>
    </w:p>
    <w:p w14:paraId="57875179" w14:textId="77777777" w:rsidR="009B265F" w:rsidRPr="006B4900" w:rsidRDefault="009B265F" w:rsidP="009B265F">
      <w:pPr>
        <w:rPr>
          <w:noProof w:val="0"/>
        </w:rPr>
      </w:pPr>
    </w:p>
    <w:tbl>
      <w:tblPr>
        <w:tblStyle w:val="TableGrid"/>
        <w:tblW w:w="9288" w:type="dxa"/>
        <w:tblLook w:val="04A0" w:firstRow="1" w:lastRow="0" w:firstColumn="1" w:lastColumn="0" w:noHBand="0" w:noVBand="1"/>
      </w:tblPr>
      <w:tblGrid>
        <w:gridCol w:w="2358"/>
        <w:gridCol w:w="4410"/>
        <w:gridCol w:w="2520"/>
      </w:tblGrid>
      <w:tr w:rsidR="00573EDC" w:rsidRPr="00B55E58" w14:paraId="1BA0560A" w14:textId="77777777" w:rsidTr="00F3574D">
        <w:tc>
          <w:tcPr>
            <w:tcW w:w="2358" w:type="dxa"/>
          </w:tcPr>
          <w:p w14:paraId="7D4D6845" w14:textId="77777777" w:rsidR="00573EDC" w:rsidRPr="00B55E58" w:rsidRDefault="00573EDC" w:rsidP="009B265F">
            <w:pPr>
              <w:rPr>
                <w:b/>
                <w:noProof w:val="0"/>
              </w:rPr>
            </w:pPr>
            <w:r w:rsidRPr="00B55E58">
              <w:rPr>
                <w:b/>
                <w:noProof w:val="0"/>
              </w:rPr>
              <w:t>Stakeholder group</w:t>
            </w:r>
          </w:p>
        </w:tc>
        <w:tc>
          <w:tcPr>
            <w:tcW w:w="4410" w:type="dxa"/>
          </w:tcPr>
          <w:p w14:paraId="1DA60CB0" w14:textId="77777777" w:rsidR="00573EDC" w:rsidRPr="00B55E58" w:rsidRDefault="00573EDC" w:rsidP="009B265F">
            <w:pPr>
              <w:rPr>
                <w:b/>
                <w:noProof w:val="0"/>
              </w:rPr>
            </w:pPr>
            <w:r w:rsidRPr="00B55E58">
              <w:rPr>
                <w:b/>
                <w:noProof w:val="0"/>
              </w:rPr>
              <w:t xml:space="preserve">Change in KAS identified </w:t>
            </w:r>
          </w:p>
        </w:tc>
        <w:tc>
          <w:tcPr>
            <w:tcW w:w="2520" w:type="dxa"/>
          </w:tcPr>
          <w:p w14:paraId="06418BE4" w14:textId="77777777" w:rsidR="00573EDC" w:rsidRPr="00B55E58" w:rsidRDefault="00573EDC" w:rsidP="00573EDC">
            <w:pPr>
              <w:rPr>
                <w:b/>
                <w:noProof w:val="0"/>
              </w:rPr>
            </w:pPr>
            <w:r w:rsidRPr="00B55E58">
              <w:rPr>
                <w:b/>
                <w:noProof w:val="0"/>
              </w:rPr>
              <w:t>Potential strategies</w:t>
            </w:r>
          </w:p>
        </w:tc>
      </w:tr>
      <w:tr w:rsidR="00F157B4" w:rsidRPr="006B4900" w14:paraId="51994296" w14:textId="77777777" w:rsidTr="00F3574D">
        <w:tc>
          <w:tcPr>
            <w:tcW w:w="2358" w:type="dxa"/>
          </w:tcPr>
          <w:p w14:paraId="7111778D" w14:textId="77777777" w:rsidR="00F157B4" w:rsidRPr="006B4900" w:rsidRDefault="00F157B4" w:rsidP="00F157B4">
            <w:pPr>
              <w:rPr>
                <w:noProof w:val="0"/>
              </w:rPr>
            </w:pPr>
            <w:r w:rsidRPr="006B4900">
              <w:rPr>
                <w:noProof w:val="0"/>
              </w:rPr>
              <w:t>CGIAR Consortium and CRP Leadership Teams</w:t>
            </w:r>
            <w:r w:rsidR="00EF358A" w:rsidRPr="006B4900">
              <w:rPr>
                <w:noProof w:val="0"/>
              </w:rPr>
              <w:t xml:space="preserve"> (particularly CRP5 and SRP leaders)</w:t>
            </w:r>
          </w:p>
        </w:tc>
        <w:tc>
          <w:tcPr>
            <w:tcW w:w="4410" w:type="dxa"/>
          </w:tcPr>
          <w:p w14:paraId="462445B9" w14:textId="77777777" w:rsidR="00F157B4" w:rsidRPr="006B4900" w:rsidRDefault="00F157B4" w:rsidP="00F157B4">
            <w:pPr>
              <w:rPr>
                <w:noProof w:val="0"/>
              </w:rPr>
            </w:pPr>
            <w:r w:rsidRPr="006B4900">
              <w:rPr>
                <w:noProof w:val="0"/>
              </w:rPr>
              <w:t xml:space="preserve">Are convinced that the CPWF way of working is relevant and appropriate for CRPs and understand how to use and apply these lessons </w:t>
            </w:r>
          </w:p>
        </w:tc>
        <w:tc>
          <w:tcPr>
            <w:tcW w:w="2520" w:type="dxa"/>
          </w:tcPr>
          <w:p w14:paraId="78939A74" w14:textId="77777777" w:rsidR="00F157B4" w:rsidRPr="006B4900" w:rsidRDefault="00F157B4" w:rsidP="00AE3D9A">
            <w:pPr>
              <w:rPr>
                <w:noProof w:val="0"/>
              </w:rPr>
            </w:pPr>
            <w:r w:rsidRPr="006B4900">
              <w:rPr>
                <w:noProof w:val="0"/>
              </w:rPr>
              <w:t>B</w:t>
            </w:r>
            <w:r w:rsidR="00AE3D9A">
              <w:rPr>
                <w:noProof w:val="0"/>
              </w:rPr>
              <w:t>riefing notes, outcome stories</w:t>
            </w:r>
            <w:r w:rsidRPr="006B4900">
              <w:rPr>
                <w:noProof w:val="0"/>
              </w:rPr>
              <w:t>, study tours, presentations, special issues journals</w:t>
            </w:r>
            <w:r w:rsidR="00F3574D" w:rsidRPr="006B4900">
              <w:rPr>
                <w:noProof w:val="0"/>
              </w:rPr>
              <w:t xml:space="preserve">, participation at meetings </w:t>
            </w:r>
          </w:p>
        </w:tc>
      </w:tr>
      <w:tr w:rsidR="00573EDC" w:rsidRPr="006B4900" w14:paraId="4A28903C" w14:textId="77777777" w:rsidTr="00F3574D">
        <w:tc>
          <w:tcPr>
            <w:tcW w:w="2358" w:type="dxa"/>
          </w:tcPr>
          <w:p w14:paraId="7F9C4470" w14:textId="77777777" w:rsidR="00573EDC" w:rsidRPr="006B4900" w:rsidRDefault="00573EDC" w:rsidP="009B265F">
            <w:pPr>
              <w:rPr>
                <w:noProof w:val="0"/>
              </w:rPr>
            </w:pPr>
            <w:r w:rsidRPr="006B4900">
              <w:rPr>
                <w:noProof w:val="0"/>
              </w:rPr>
              <w:t>Development investors</w:t>
            </w:r>
          </w:p>
        </w:tc>
        <w:tc>
          <w:tcPr>
            <w:tcW w:w="4410" w:type="dxa"/>
          </w:tcPr>
          <w:p w14:paraId="28FA75A0" w14:textId="77777777" w:rsidR="00573EDC" w:rsidRPr="006B4900" w:rsidRDefault="00573EDC" w:rsidP="009F3223">
            <w:pPr>
              <w:rPr>
                <w:noProof w:val="0"/>
              </w:rPr>
            </w:pPr>
            <w:r w:rsidRPr="006B4900">
              <w:rPr>
                <w:noProof w:val="0"/>
              </w:rPr>
              <w:t>Understand CPWF business approach and linkages between process, technical and institutional</w:t>
            </w:r>
            <w:r w:rsidR="00F3574D" w:rsidRPr="006B4900">
              <w:rPr>
                <w:noProof w:val="0"/>
              </w:rPr>
              <w:t xml:space="preserve"> innovations </w:t>
            </w:r>
            <w:r w:rsidRPr="006B4900">
              <w:rPr>
                <w:noProof w:val="0"/>
              </w:rPr>
              <w:t xml:space="preserve">and believe that </w:t>
            </w:r>
            <w:r w:rsidRPr="006B4900">
              <w:rPr>
                <w:noProof w:val="0"/>
              </w:rPr>
              <w:lastRenderedPageBreak/>
              <w:t>investments in basins will leverage change</w:t>
            </w:r>
          </w:p>
        </w:tc>
        <w:tc>
          <w:tcPr>
            <w:tcW w:w="2520" w:type="dxa"/>
          </w:tcPr>
          <w:p w14:paraId="2B7F3532" w14:textId="77777777" w:rsidR="00573EDC" w:rsidRPr="006B4900" w:rsidRDefault="00AE3D9A" w:rsidP="00AE3D9A">
            <w:pPr>
              <w:rPr>
                <w:noProof w:val="0"/>
              </w:rPr>
            </w:pPr>
            <w:r>
              <w:rPr>
                <w:noProof w:val="0"/>
              </w:rPr>
              <w:lastRenderedPageBreak/>
              <w:t>Outcome stories</w:t>
            </w:r>
            <w:r w:rsidR="00F157B4" w:rsidRPr="006B4900">
              <w:rPr>
                <w:noProof w:val="0"/>
              </w:rPr>
              <w:t>, briefing notes, study tours, short videos</w:t>
            </w:r>
          </w:p>
        </w:tc>
      </w:tr>
      <w:tr w:rsidR="00573EDC" w:rsidRPr="006B4900" w14:paraId="32263158" w14:textId="77777777" w:rsidTr="00F3574D">
        <w:tc>
          <w:tcPr>
            <w:tcW w:w="2358" w:type="dxa"/>
          </w:tcPr>
          <w:p w14:paraId="11323C2B" w14:textId="77777777" w:rsidR="00573EDC" w:rsidRPr="006B4900" w:rsidRDefault="00573EDC" w:rsidP="00573EDC">
            <w:pPr>
              <w:rPr>
                <w:noProof w:val="0"/>
              </w:rPr>
            </w:pPr>
            <w:r w:rsidRPr="006B4900">
              <w:rPr>
                <w:noProof w:val="0"/>
              </w:rPr>
              <w:lastRenderedPageBreak/>
              <w:t>Policy advisors and makers and advisory bodies (Media)</w:t>
            </w:r>
          </w:p>
        </w:tc>
        <w:tc>
          <w:tcPr>
            <w:tcW w:w="4410" w:type="dxa"/>
          </w:tcPr>
          <w:p w14:paraId="4F3B0673" w14:textId="77777777" w:rsidR="00573EDC" w:rsidRPr="006B4900" w:rsidRDefault="00573EDC" w:rsidP="009B265F">
            <w:pPr>
              <w:rPr>
                <w:noProof w:val="0"/>
              </w:rPr>
            </w:pPr>
            <w:r w:rsidRPr="006B4900">
              <w:rPr>
                <w:noProof w:val="0"/>
              </w:rPr>
              <w:t>Unde</w:t>
            </w:r>
            <w:r w:rsidR="00F157B4" w:rsidRPr="006B4900">
              <w:rPr>
                <w:noProof w:val="0"/>
              </w:rPr>
              <w:t xml:space="preserve">rstand the implications of BDC </w:t>
            </w:r>
            <w:r w:rsidRPr="006B4900">
              <w:rPr>
                <w:noProof w:val="0"/>
              </w:rPr>
              <w:t xml:space="preserve">evidence- based research results and knowledge and can use in their decision-making </w:t>
            </w:r>
          </w:p>
        </w:tc>
        <w:tc>
          <w:tcPr>
            <w:tcW w:w="2520" w:type="dxa"/>
          </w:tcPr>
          <w:p w14:paraId="267358E6" w14:textId="77777777" w:rsidR="00573EDC" w:rsidRPr="006B4900" w:rsidRDefault="00F157B4" w:rsidP="009B265F">
            <w:pPr>
              <w:rPr>
                <w:noProof w:val="0"/>
              </w:rPr>
            </w:pPr>
            <w:r w:rsidRPr="006B4900">
              <w:rPr>
                <w:noProof w:val="0"/>
              </w:rPr>
              <w:t>Briefing notes, media outreach at all levels, short videos</w:t>
            </w:r>
          </w:p>
        </w:tc>
      </w:tr>
      <w:tr w:rsidR="00573EDC" w:rsidRPr="006B4900" w14:paraId="008FCFC9" w14:textId="77777777" w:rsidTr="00F3574D">
        <w:tc>
          <w:tcPr>
            <w:tcW w:w="2358" w:type="dxa"/>
          </w:tcPr>
          <w:p w14:paraId="7E3FC2E0" w14:textId="77777777" w:rsidR="00573EDC" w:rsidRPr="006B4900" w:rsidRDefault="00573EDC" w:rsidP="00573EDC">
            <w:pPr>
              <w:rPr>
                <w:noProof w:val="0"/>
              </w:rPr>
            </w:pPr>
            <w:r w:rsidRPr="006B4900">
              <w:rPr>
                <w:noProof w:val="0"/>
              </w:rPr>
              <w:t>Development intermediaries</w:t>
            </w:r>
          </w:p>
        </w:tc>
        <w:tc>
          <w:tcPr>
            <w:tcW w:w="4410" w:type="dxa"/>
          </w:tcPr>
          <w:p w14:paraId="6F23F745" w14:textId="77777777" w:rsidR="001E14DF" w:rsidRPr="006B4900" w:rsidRDefault="00573EDC" w:rsidP="00F157B4">
            <w:pPr>
              <w:rPr>
                <w:noProof w:val="0"/>
              </w:rPr>
            </w:pPr>
            <w:r w:rsidRPr="006B4900">
              <w:rPr>
                <w:noProof w:val="0"/>
              </w:rPr>
              <w:t xml:space="preserve">Understand how research results can be scaled into development and investments in </w:t>
            </w:r>
            <w:r w:rsidR="00F157B4" w:rsidRPr="006B4900">
              <w:rPr>
                <w:noProof w:val="0"/>
              </w:rPr>
              <w:t xml:space="preserve">BDC will lead to development change </w:t>
            </w:r>
          </w:p>
        </w:tc>
        <w:tc>
          <w:tcPr>
            <w:tcW w:w="2520" w:type="dxa"/>
          </w:tcPr>
          <w:p w14:paraId="51D2017C" w14:textId="77777777" w:rsidR="00573EDC" w:rsidRPr="006B4900" w:rsidRDefault="00F157B4" w:rsidP="009B265F">
            <w:pPr>
              <w:rPr>
                <w:noProof w:val="0"/>
              </w:rPr>
            </w:pPr>
            <w:r w:rsidRPr="006B4900">
              <w:rPr>
                <w:noProof w:val="0"/>
              </w:rPr>
              <w:t>Sourcebook and tools</w:t>
            </w:r>
          </w:p>
        </w:tc>
      </w:tr>
      <w:tr w:rsidR="00573EDC" w:rsidRPr="006B4900" w14:paraId="01071353" w14:textId="77777777" w:rsidTr="00F3574D">
        <w:tc>
          <w:tcPr>
            <w:tcW w:w="2358" w:type="dxa"/>
          </w:tcPr>
          <w:p w14:paraId="28230E6A" w14:textId="77777777" w:rsidR="00573EDC" w:rsidRPr="006B4900" w:rsidRDefault="00573EDC" w:rsidP="00573EDC">
            <w:pPr>
              <w:rPr>
                <w:noProof w:val="0"/>
              </w:rPr>
            </w:pPr>
            <w:r w:rsidRPr="006B4900">
              <w:rPr>
                <w:noProof w:val="0"/>
              </w:rPr>
              <w:t>Researchers and research managers in Intern organizations, NARES and universities</w:t>
            </w:r>
          </w:p>
        </w:tc>
        <w:tc>
          <w:tcPr>
            <w:tcW w:w="4410" w:type="dxa"/>
          </w:tcPr>
          <w:p w14:paraId="63ECBB6B" w14:textId="77777777" w:rsidR="00573EDC" w:rsidRPr="006B4900" w:rsidRDefault="00F157B4" w:rsidP="009F3223">
            <w:pPr>
              <w:rPr>
                <w:noProof w:val="0"/>
              </w:rPr>
            </w:pPr>
            <w:r w:rsidRPr="006B4900">
              <w:rPr>
                <w:noProof w:val="0"/>
              </w:rPr>
              <w:t xml:space="preserve">Improved capacity to harness research to innovation processes, including: skills for inter-disciplinary research, adaptive management, technical science and communication </w:t>
            </w:r>
          </w:p>
        </w:tc>
        <w:tc>
          <w:tcPr>
            <w:tcW w:w="2520" w:type="dxa"/>
          </w:tcPr>
          <w:p w14:paraId="0BDEE515" w14:textId="77777777" w:rsidR="00573EDC" w:rsidRPr="006B4900" w:rsidRDefault="00F157B4" w:rsidP="009B265F">
            <w:pPr>
              <w:rPr>
                <w:noProof w:val="0"/>
              </w:rPr>
            </w:pPr>
            <w:r w:rsidRPr="006B4900">
              <w:rPr>
                <w:noProof w:val="0"/>
              </w:rPr>
              <w:t>Briefing notes, outcome stories, tools, study tours, presentations, special issues journals</w:t>
            </w:r>
          </w:p>
        </w:tc>
      </w:tr>
    </w:tbl>
    <w:p w14:paraId="077D0F94" w14:textId="77777777" w:rsidR="00ED399A" w:rsidRPr="006B4900" w:rsidRDefault="009F110E" w:rsidP="009F110E">
      <w:pPr>
        <w:pStyle w:val="Heading2"/>
        <w:rPr>
          <w:noProof w:val="0"/>
        </w:rPr>
      </w:pPr>
      <w:r w:rsidRPr="006B4900">
        <w:rPr>
          <w:noProof w:val="0"/>
        </w:rPr>
        <w:t xml:space="preserve">4. </w:t>
      </w:r>
      <w:r w:rsidR="00ED399A" w:rsidRPr="006B4900">
        <w:rPr>
          <w:noProof w:val="0"/>
        </w:rPr>
        <w:t xml:space="preserve">Approach </w:t>
      </w:r>
    </w:p>
    <w:p w14:paraId="63CB4BA0" w14:textId="77777777" w:rsidR="00306441" w:rsidRDefault="00306441" w:rsidP="00306441">
      <w:pPr>
        <w:rPr>
          <w:noProof w:val="0"/>
        </w:rPr>
      </w:pPr>
      <w:r w:rsidRPr="006B4900">
        <w:rPr>
          <w:noProof w:val="0"/>
        </w:rPr>
        <w:t xml:space="preserve">The conceptual basis for this approach is steeped in triple loop learning which has been adapted for documentation and learning purposes. Yuthas, et al (2004 p. 239) define triple-loop learning as “a continual reflection on the learning process, the contexts within which learning occurs, and the assumptions and values motivating the learning and influencing its outcomes.” The reason such an approach is </w:t>
      </w:r>
      <w:r>
        <w:rPr>
          <w:noProof w:val="0"/>
        </w:rPr>
        <w:t>emphasized</w:t>
      </w:r>
      <w:r w:rsidRPr="006B4900">
        <w:rPr>
          <w:noProof w:val="0"/>
        </w:rPr>
        <w:t xml:space="preserve"> is that for R4D it is recognized </w:t>
      </w:r>
      <w:r>
        <w:rPr>
          <w:noProof w:val="0"/>
        </w:rPr>
        <w:t xml:space="preserve">that </w:t>
      </w:r>
      <w:r w:rsidR="00B36D40">
        <w:rPr>
          <w:noProof w:val="0"/>
        </w:rPr>
        <w:t>the “Publish and pra</w:t>
      </w:r>
      <w:r w:rsidRPr="006B4900">
        <w:rPr>
          <w:noProof w:val="0"/>
        </w:rPr>
        <w:t xml:space="preserve">y” method of conventional research documentation will take too long and not lead to the changes expected in </w:t>
      </w:r>
      <w:r>
        <w:rPr>
          <w:noProof w:val="0"/>
        </w:rPr>
        <w:t>differ</w:t>
      </w:r>
      <w:r w:rsidRPr="006B4900">
        <w:rPr>
          <w:noProof w:val="0"/>
        </w:rPr>
        <w:t>ent target groups.</w:t>
      </w:r>
    </w:p>
    <w:p w14:paraId="09211A93" w14:textId="77777777" w:rsidR="00306441" w:rsidRPr="006B4900" w:rsidRDefault="00306441" w:rsidP="00306441">
      <w:pPr>
        <w:rPr>
          <w:noProof w:val="0"/>
        </w:rPr>
      </w:pPr>
    </w:p>
    <w:p w14:paraId="56052250" w14:textId="77777777" w:rsidR="00306441" w:rsidRPr="006B4900" w:rsidRDefault="00306441" w:rsidP="00F75523">
      <w:pPr>
        <w:jc w:val="center"/>
        <w:rPr>
          <w:noProof w:val="0"/>
        </w:rPr>
      </w:pPr>
      <w:r w:rsidRPr="006B4900">
        <w:rPr>
          <w:lang w:val="en-GB" w:eastAsia="en-GB"/>
        </w:rPr>
        <w:drawing>
          <wp:inline distT="0" distB="0" distL="0" distR="0" wp14:anchorId="4C9E4936" wp14:editId="6F6B8D9B">
            <wp:extent cx="4347291" cy="1934899"/>
            <wp:effectExtent l="0" t="0" r="0" b="0"/>
            <wp:docPr id="1" name="Picture 13" descr="Macintosh HD:Users:michaelvictor:Desktop:triplelooplear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victor:Desktop:triplelooplearnin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7291" cy="1934899"/>
                    </a:xfrm>
                    <a:prstGeom prst="rect">
                      <a:avLst/>
                    </a:prstGeom>
                    <a:noFill/>
                    <a:ln>
                      <a:noFill/>
                    </a:ln>
                  </pic:spPr>
                </pic:pic>
              </a:graphicData>
            </a:graphic>
          </wp:inline>
        </w:drawing>
      </w:r>
    </w:p>
    <w:p w14:paraId="1E0237A6" w14:textId="77777777" w:rsidR="003C4379" w:rsidRDefault="00306441" w:rsidP="00306441">
      <w:pPr>
        <w:tabs>
          <w:tab w:val="left" w:pos="2070"/>
        </w:tabs>
        <w:rPr>
          <w:noProof w:val="0"/>
        </w:rPr>
      </w:pPr>
      <w:r w:rsidRPr="006B4900">
        <w:rPr>
          <w:noProof w:val="0"/>
        </w:rPr>
        <w:t xml:space="preserve">In this sense, </w:t>
      </w:r>
      <w:r w:rsidR="003C4379">
        <w:rPr>
          <w:noProof w:val="0"/>
        </w:rPr>
        <w:t>our approach follows the three steps along the triple loop learning:</w:t>
      </w:r>
    </w:p>
    <w:p w14:paraId="561D93F3" w14:textId="77777777" w:rsidR="00DE11F9" w:rsidRDefault="003C4379">
      <w:pPr>
        <w:pStyle w:val="ListParagraph"/>
        <w:numPr>
          <w:ilvl w:val="0"/>
          <w:numId w:val="21"/>
        </w:numPr>
        <w:tabs>
          <w:tab w:val="left" w:pos="2070"/>
        </w:tabs>
        <w:rPr>
          <w:noProof w:val="0"/>
        </w:rPr>
      </w:pPr>
      <w:r>
        <w:rPr>
          <w:noProof w:val="0"/>
        </w:rPr>
        <w:t>F</w:t>
      </w:r>
      <w:r w:rsidR="00306441" w:rsidRPr="006B4900">
        <w:rPr>
          <w:noProof w:val="0"/>
        </w:rPr>
        <w:t xml:space="preserve">ocus on capturing our learning, making sure materials are captured, </w:t>
      </w:r>
      <w:r w:rsidR="00E75F40">
        <w:rPr>
          <w:noProof w:val="0"/>
        </w:rPr>
        <w:t xml:space="preserve">science is communicated and </w:t>
      </w:r>
      <w:r w:rsidR="00306441" w:rsidRPr="006B4900">
        <w:rPr>
          <w:noProof w:val="0"/>
        </w:rPr>
        <w:t>processes and methods are documented and each project has attained its outputs</w:t>
      </w:r>
      <w:r>
        <w:rPr>
          <w:noProof w:val="0"/>
        </w:rPr>
        <w:t xml:space="preserve"> (</w:t>
      </w:r>
      <w:r w:rsidRPr="006B4900">
        <w:rPr>
          <w:noProof w:val="0"/>
        </w:rPr>
        <w:t>first loop</w:t>
      </w:r>
      <w:r>
        <w:rPr>
          <w:noProof w:val="0"/>
        </w:rPr>
        <w:t>)</w:t>
      </w:r>
      <w:r w:rsidR="00306441" w:rsidRPr="006B4900">
        <w:rPr>
          <w:noProof w:val="0"/>
        </w:rPr>
        <w:t xml:space="preserve">. </w:t>
      </w:r>
    </w:p>
    <w:p w14:paraId="47C1B768" w14:textId="77777777" w:rsidR="00DE11F9" w:rsidRDefault="003C4379">
      <w:pPr>
        <w:pStyle w:val="ListParagraph"/>
        <w:numPr>
          <w:ilvl w:val="0"/>
          <w:numId w:val="21"/>
        </w:numPr>
        <w:tabs>
          <w:tab w:val="left" w:pos="2070"/>
        </w:tabs>
        <w:rPr>
          <w:noProof w:val="0"/>
        </w:rPr>
      </w:pPr>
      <w:r>
        <w:rPr>
          <w:noProof w:val="0"/>
        </w:rPr>
        <w:t>F</w:t>
      </w:r>
      <w:r w:rsidR="00306441" w:rsidRPr="006B4900">
        <w:rPr>
          <w:noProof w:val="0"/>
        </w:rPr>
        <w:t>ocus on actual group learning where we start to synthesize and integrate results into different learning processes with key stakeholders</w:t>
      </w:r>
      <w:r>
        <w:rPr>
          <w:noProof w:val="0"/>
        </w:rPr>
        <w:t xml:space="preserve"> (</w:t>
      </w:r>
      <w:r w:rsidRPr="006B4900">
        <w:rPr>
          <w:noProof w:val="0"/>
        </w:rPr>
        <w:t>second loop</w:t>
      </w:r>
      <w:r>
        <w:rPr>
          <w:noProof w:val="0"/>
        </w:rPr>
        <w:t>).</w:t>
      </w:r>
    </w:p>
    <w:p w14:paraId="6DA5DA5C" w14:textId="77777777" w:rsidR="00DE11F9" w:rsidRDefault="003C4379">
      <w:pPr>
        <w:pStyle w:val="ListParagraph"/>
        <w:numPr>
          <w:ilvl w:val="0"/>
          <w:numId w:val="21"/>
        </w:numPr>
        <w:tabs>
          <w:tab w:val="left" w:pos="2070"/>
        </w:tabs>
        <w:rPr>
          <w:noProof w:val="0"/>
        </w:rPr>
      </w:pPr>
      <w:r>
        <w:rPr>
          <w:noProof w:val="0"/>
        </w:rPr>
        <w:t>L</w:t>
      </w:r>
      <w:r w:rsidR="00306441" w:rsidRPr="006B4900">
        <w:rPr>
          <w:noProof w:val="0"/>
        </w:rPr>
        <w:t>earning becomes action and the results and lessons from CPWF are actually used in other circumstance</w:t>
      </w:r>
      <w:r>
        <w:rPr>
          <w:noProof w:val="0"/>
        </w:rPr>
        <w:t xml:space="preserve"> (</w:t>
      </w:r>
      <w:r w:rsidRPr="006B4900">
        <w:rPr>
          <w:noProof w:val="0"/>
        </w:rPr>
        <w:t>third loop</w:t>
      </w:r>
      <w:r>
        <w:rPr>
          <w:noProof w:val="0"/>
        </w:rPr>
        <w:t>)</w:t>
      </w:r>
      <w:r w:rsidR="00306441" w:rsidRPr="006B4900">
        <w:rPr>
          <w:noProof w:val="0"/>
        </w:rPr>
        <w:t xml:space="preserve">. </w:t>
      </w:r>
    </w:p>
    <w:p w14:paraId="0EB6E380" w14:textId="77777777" w:rsidR="00306441" w:rsidRDefault="00306441" w:rsidP="00801E14">
      <w:pPr>
        <w:rPr>
          <w:noProof w:val="0"/>
        </w:rPr>
      </w:pPr>
    </w:p>
    <w:p w14:paraId="19426484" w14:textId="77777777" w:rsidR="00801E14" w:rsidRPr="006B4900" w:rsidRDefault="00F3574D" w:rsidP="00801E14">
      <w:pPr>
        <w:rPr>
          <w:noProof w:val="0"/>
        </w:rPr>
      </w:pPr>
      <w:r w:rsidRPr="006B4900">
        <w:rPr>
          <w:noProof w:val="0"/>
        </w:rPr>
        <w:t xml:space="preserve">The </w:t>
      </w:r>
      <w:r w:rsidR="00485792">
        <w:rPr>
          <w:noProof w:val="0"/>
        </w:rPr>
        <w:t xml:space="preserve">proposed approach above is based on the following principles:  </w:t>
      </w:r>
    </w:p>
    <w:p w14:paraId="2316EC94" w14:textId="761F5CF4" w:rsidR="00DE11F9" w:rsidRDefault="00922865">
      <w:pPr>
        <w:pStyle w:val="ListParagraph"/>
        <w:numPr>
          <w:ilvl w:val="0"/>
          <w:numId w:val="22"/>
        </w:numPr>
        <w:rPr>
          <w:noProof w:val="0"/>
        </w:rPr>
      </w:pPr>
      <w:r w:rsidRPr="00922865">
        <w:rPr>
          <w:b/>
          <w:noProof w:val="0"/>
        </w:rPr>
        <w:t>Working through CRP</w:t>
      </w:r>
      <w:r w:rsidR="00A961D0">
        <w:rPr>
          <w:b/>
          <w:noProof w:val="0"/>
        </w:rPr>
        <w:t>s</w:t>
      </w:r>
      <w:r w:rsidR="00484D7B">
        <w:rPr>
          <w:b/>
          <w:noProof w:val="0"/>
        </w:rPr>
        <w:t xml:space="preserve"> and partners</w:t>
      </w:r>
      <w:r>
        <w:rPr>
          <w:noProof w:val="0"/>
        </w:rPr>
        <w:t xml:space="preserve">: </w:t>
      </w:r>
      <w:r w:rsidR="001E14DF">
        <w:rPr>
          <w:noProof w:val="0"/>
        </w:rPr>
        <w:t xml:space="preserve">For the most part, work will be channeled through CRP5 </w:t>
      </w:r>
      <w:r w:rsidR="00A961D0">
        <w:rPr>
          <w:noProof w:val="0"/>
        </w:rPr>
        <w:t>and CRP1.3</w:t>
      </w:r>
      <w:r w:rsidR="001B1287">
        <w:rPr>
          <w:noProof w:val="0"/>
        </w:rPr>
        <w:t xml:space="preserve"> as well interested center partners</w:t>
      </w:r>
      <w:r w:rsidR="00A961D0">
        <w:rPr>
          <w:noProof w:val="0"/>
        </w:rPr>
        <w:t xml:space="preserve"> </w:t>
      </w:r>
      <w:r w:rsidR="001E14DF">
        <w:rPr>
          <w:noProof w:val="0"/>
        </w:rPr>
        <w:t xml:space="preserve">as </w:t>
      </w:r>
      <w:r w:rsidR="00A961D0">
        <w:rPr>
          <w:noProof w:val="0"/>
        </w:rPr>
        <w:t xml:space="preserve">a </w:t>
      </w:r>
      <w:r w:rsidR="001E14DF">
        <w:rPr>
          <w:noProof w:val="0"/>
        </w:rPr>
        <w:t>strategy to ensure the results and lessons are being applied. Monitoring and evaluation should be linked to the emerging M&amp;E and Learning system being developed</w:t>
      </w:r>
      <w:r w:rsidR="001B1287">
        <w:rPr>
          <w:noProof w:val="0"/>
        </w:rPr>
        <w:t xml:space="preserve"> in CRP5 since that is where the program goes through</w:t>
      </w:r>
      <w:r w:rsidR="001E14DF">
        <w:rPr>
          <w:noProof w:val="0"/>
        </w:rPr>
        <w:t xml:space="preserve">. Communication activities should feed into CRP5 </w:t>
      </w:r>
      <w:r w:rsidR="00A961D0">
        <w:rPr>
          <w:noProof w:val="0"/>
        </w:rPr>
        <w:t xml:space="preserve">and CRP1.3 </w:t>
      </w:r>
      <w:r w:rsidR="001E14DF">
        <w:rPr>
          <w:noProof w:val="0"/>
        </w:rPr>
        <w:t xml:space="preserve">communication and knowledge management. </w:t>
      </w:r>
      <w:r w:rsidR="00EF358A" w:rsidRPr="006B4900">
        <w:rPr>
          <w:noProof w:val="0"/>
        </w:rPr>
        <w:t>Thus, it is important to focus on some of the results which CRP5</w:t>
      </w:r>
      <w:r w:rsidR="00A961D0">
        <w:rPr>
          <w:noProof w:val="0"/>
        </w:rPr>
        <w:t xml:space="preserve"> and CRP1.3</w:t>
      </w:r>
      <w:r w:rsidR="00EF358A" w:rsidRPr="006B4900">
        <w:rPr>
          <w:noProof w:val="0"/>
        </w:rPr>
        <w:t xml:space="preserve"> wi</w:t>
      </w:r>
      <w:r w:rsidR="00C42403">
        <w:rPr>
          <w:noProof w:val="0"/>
        </w:rPr>
        <w:t>l</w:t>
      </w:r>
      <w:r w:rsidR="00EF358A" w:rsidRPr="006B4900">
        <w:rPr>
          <w:noProof w:val="0"/>
        </w:rPr>
        <w:t xml:space="preserve">l find useful and important. It also means that more scientific articles can be nurtured and supported after the CPWF </w:t>
      </w:r>
      <w:r w:rsidR="00C42403" w:rsidRPr="006B4900">
        <w:rPr>
          <w:noProof w:val="0"/>
        </w:rPr>
        <w:t>officially</w:t>
      </w:r>
      <w:r w:rsidR="00EF358A" w:rsidRPr="006B4900">
        <w:rPr>
          <w:noProof w:val="0"/>
        </w:rPr>
        <w:t xml:space="preserve"> ends.</w:t>
      </w:r>
      <w:r w:rsidR="001E14DF">
        <w:rPr>
          <w:noProof w:val="0"/>
        </w:rPr>
        <w:t xml:space="preserve"> </w:t>
      </w:r>
    </w:p>
    <w:p w14:paraId="417EAE53" w14:textId="77777777" w:rsidR="00F3574D" w:rsidRPr="006B4900" w:rsidRDefault="00F3574D" w:rsidP="00922865">
      <w:pPr>
        <w:pStyle w:val="ListParagraph"/>
        <w:ind w:firstLine="40"/>
        <w:rPr>
          <w:noProof w:val="0"/>
        </w:rPr>
      </w:pPr>
    </w:p>
    <w:p w14:paraId="33F287B6" w14:textId="77777777" w:rsidR="00DE11F9" w:rsidRDefault="00922865">
      <w:pPr>
        <w:pStyle w:val="ListParagraph"/>
        <w:numPr>
          <w:ilvl w:val="0"/>
          <w:numId w:val="23"/>
        </w:numPr>
        <w:rPr>
          <w:noProof w:val="0"/>
        </w:rPr>
      </w:pPr>
      <w:r w:rsidRPr="00922865">
        <w:rPr>
          <w:b/>
          <w:noProof w:val="0"/>
        </w:rPr>
        <w:lastRenderedPageBreak/>
        <w:t xml:space="preserve">Decentralized </w:t>
      </w:r>
      <w:r w:rsidR="00484D7B">
        <w:rPr>
          <w:b/>
          <w:noProof w:val="0"/>
        </w:rPr>
        <w:t>approach</w:t>
      </w:r>
      <w:r>
        <w:rPr>
          <w:noProof w:val="0"/>
        </w:rPr>
        <w:t>:</w:t>
      </w:r>
      <w:r w:rsidR="00C42403">
        <w:rPr>
          <w:noProof w:val="0"/>
        </w:rPr>
        <w:t xml:space="preserve"> </w:t>
      </w:r>
      <w:r>
        <w:rPr>
          <w:noProof w:val="0"/>
        </w:rPr>
        <w:t>E</w:t>
      </w:r>
      <w:r w:rsidR="00C42403" w:rsidRPr="006B4900">
        <w:rPr>
          <w:noProof w:val="0"/>
        </w:rPr>
        <w:t xml:space="preserve">ach </w:t>
      </w:r>
      <w:r w:rsidR="00A961D0">
        <w:rPr>
          <w:noProof w:val="0"/>
        </w:rPr>
        <w:t xml:space="preserve">CPWF </w:t>
      </w:r>
      <w:r w:rsidR="00C42403" w:rsidRPr="006B4900">
        <w:rPr>
          <w:noProof w:val="0"/>
        </w:rPr>
        <w:t>basin will develop its own strategy but be linked to a wider programmatic strategy.</w:t>
      </w:r>
      <w:r w:rsidR="00C42403">
        <w:rPr>
          <w:noProof w:val="0"/>
        </w:rPr>
        <w:t xml:space="preserve"> This will be done through a process of discussion and negotiation between </w:t>
      </w:r>
      <w:r w:rsidR="00306441">
        <w:rPr>
          <w:noProof w:val="0"/>
        </w:rPr>
        <w:t>Basin Leaders,</w:t>
      </w:r>
      <w:r w:rsidR="00306441" w:rsidRPr="00306441">
        <w:rPr>
          <w:noProof w:val="0"/>
        </w:rPr>
        <w:t xml:space="preserve"> </w:t>
      </w:r>
      <w:r w:rsidR="00C42403">
        <w:rPr>
          <w:noProof w:val="0"/>
        </w:rPr>
        <w:t xml:space="preserve">basin KM staff and </w:t>
      </w:r>
      <w:r w:rsidR="00306441">
        <w:rPr>
          <w:noProof w:val="0"/>
        </w:rPr>
        <w:t>program level</w:t>
      </w:r>
      <w:r w:rsidR="00C42403">
        <w:rPr>
          <w:noProof w:val="0"/>
        </w:rPr>
        <w:t xml:space="preserve">. </w:t>
      </w:r>
      <w:r w:rsidR="001E14DF" w:rsidRPr="006B4900">
        <w:rPr>
          <w:noProof w:val="0"/>
        </w:rPr>
        <w:t>The program strategy should focus on synthesis and adding value to basin level experiences, rather than trying to duplicate efforts</w:t>
      </w:r>
    </w:p>
    <w:p w14:paraId="7A4D179F" w14:textId="77777777" w:rsidR="00C42403" w:rsidRDefault="00C42403" w:rsidP="00C42403">
      <w:pPr>
        <w:rPr>
          <w:noProof w:val="0"/>
        </w:rPr>
      </w:pPr>
    </w:p>
    <w:p w14:paraId="7A902C0A" w14:textId="77777777" w:rsidR="00DE11F9" w:rsidRDefault="00922865">
      <w:pPr>
        <w:pStyle w:val="ListParagraph"/>
        <w:numPr>
          <w:ilvl w:val="0"/>
          <w:numId w:val="23"/>
        </w:numPr>
        <w:rPr>
          <w:noProof w:val="0"/>
        </w:rPr>
      </w:pPr>
      <w:r w:rsidRPr="00922865">
        <w:rPr>
          <w:b/>
          <w:noProof w:val="0"/>
        </w:rPr>
        <w:t>Working in an inter-</w:t>
      </w:r>
      <w:r w:rsidR="00AE3D9A" w:rsidRPr="00922865">
        <w:rPr>
          <w:b/>
          <w:noProof w:val="0"/>
        </w:rPr>
        <w:t>disciplinary</w:t>
      </w:r>
      <w:r w:rsidRPr="00922865">
        <w:rPr>
          <w:b/>
          <w:noProof w:val="0"/>
        </w:rPr>
        <w:t xml:space="preserve"> fashion</w:t>
      </w:r>
      <w:r w:rsidR="00306441" w:rsidRPr="006B4900">
        <w:rPr>
          <w:noProof w:val="0"/>
        </w:rPr>
        <w:t xml:space="preserve"> </w:t>
      </w:r>
      <w:r w:rsidR="00485792">
        <w:rPr>
          <w:noProof w:val="0"/>
        </w:rPr>
        <w:t>with KM &amp;</w:t>
      </w:r>
      <w:r w:rsidR="0015213C" w:rsidRPr="006B4900">
        <w:rPr>
          <w:noProof w:val="0"/>
        </w:rPr>
        <w:t xml:space="preserve"> Research Team and Basins </w:t>
      </w:r>
      <w:r w:rsidR="00306441">
        <w:rPr>
          <w:noProof w:val="0"/>
        </w:rPr>
        <w:t>L</w:t>
      </w:r>
      <w:r w:rsidR="0015213C" w:rsidRPr="006B4900">
        <w:rPr>
          <w:noProof w:val="0"/>
        </w:rPr>
        <w:t xml:space="preserve">eaders to identify stories, good science and outcomes </w:t>
      </w:r>
      <w:r w:rsidR="00686AA0">
        <w:rPr>
          <w:noProof w:val="0"/>
        </w:rPr>
        <w:t>that</w:t>
      </w:r>
      <w:r w:rsidR="0015213C" w:rsidRPr="006B4900">
        <w:rPr>
          <w:noProof w:val="0"/>
        </w:rPr>
        <w:t xml:space="preserve"> can be documented in various ways. </w:t>
      </w:r>
    </w:p>
    <w:p w14:paraId="07F67073" w14:textId="77777777" w:rsidR="0015213C" w:rsidRPr="006B4900" w:rsidRDefault="0015213C" w:rsidP="0015213C">
      <w:pPr>
        <w:rPr>
          <w:noProof w:val="0"/>
        </w:rPr>
      </w:pPr>
    </w:p>
    <w:p w14:paraId="28A6C664" w14:textId="0AC6DC2F" w:rsidR="00F3574D" w:rsidRPr="006B4900" w:rsidRDefault="00F3574D" w:rsidP="00801E14">
      <w:pPr>
        <w:pStyle w:val="ListParagraph"/>
        <w:numPr>
          <w:ilvl w:val="0"/>
          <w:numId w:val="23"/>
        </w:numPr>
        <w:rPr>
          <w:noProof w:val="0"/>
        </w:rPr>
      </w:pPr>
      <w:r w:rsidRPr="00922865">
        <w:rPr>
          <w:b/>
          <w:noProof w:val="0"/>
        </w:rPr>
        <w:t xml:space="preserve">Learning and participatory </w:t>
      </w:r>
      <w:r w:rsidR="006B4900" w:rsidRPr="00922865">
        <w:rPr>
          <w:b/>
          <w:noProof w:val="0"/>
        </w:rPr>
        <w:t>approaches</w:t>
      </w:r>
      <w:r w:rsidRPr="006B4900">
        <w:rPr>
          <w:noProof w:val="0"/>
        </w:rPr>
        <w:t xml:space="preserve"> will be used to develop materials </w:t>
      </w:r>
      <w:r w:rsidR="006B4900">
        <w:rPr>
          <w:noProof w:val="0"/>
        </w:rPr>
        <w:t>that</w:t>
      </w:r>
      <w:r w:rsidRPr="006B4900">
        <w:rPr>
          <w:noProof w:val="0"/>
        </w:rPr>
        <w:t xml:space="preserve"> enhance learning</w:t>
      </w:r>
      <w:r w:rsidR="00F75523">
        <w:rPr>
          <w:noProof w:val="0"/>
        </w:rPr>
        <w:t xml:space="preserve"> and up-take of findings</w:t>
      </w:r>
      <w:r w:rsidRPr="006B4900">
        <w:rPr>
          <w:noProof w:val="0"/>
        </w:rPr>
        <w:t>. For example</w:t>
      </w:r>
      <w:r w:rsidR="00306441">
        <w:rPr>
          <w:noProof w:val="0"/>
        </w:rPr>
        <w:t>,</w:t>
      </w:r>
      <w:r w:rsidRPr="006B4900">
        <w:rPr>
          <w:noProof w:val="0"/>
        </w:rPr>
        <w:t xml:space="preserve"> writeshops will be used to promote learning </w:t>
      </w:r>
      <w:r w:rsidR="00306441">
        <w:rPr>
          <w:noProof w:val="0"/>
        </w:rPr>
        <w:t xml:space="preserve">and ensure the desired quality by engaging the experts </w:t>
      </w:r>
      <w:r w:rsidR="00F75523">
        <w:rPr>
          <w:noProof w:val="0"/>
        </w:rPr>
        <w:t xml:space="preserve">directly </w:t>
      </w:r>
      <w:r w:rsidR="00306441">
        <w:rPr>
          <w:noProof w:val="0"/>
        </w:rPr>
        <w:t>into this step.</w:t>
      </w:r>
      <w:r w:rsidRPr="006B4900">
        <w:rPr>
          <w:noProof w:val="0"/>
        </w:rPr>
        <w:t xml:space="preserve"> </w:t>
      </w:r>
    </w:p>
    <w:p w14:paraId="2115A1DA" w14:textId="77777777" w:rsidR="00ED399A" w:rsidRPr="006B4900" w:rsidRDefault="009F110E" w:rsidP="009F110E">
      <w:pPr>
        <w:pStyle w:val="Heading2"/>
        <w:rPr>
          <w:noProof w:val="0"/>
        </w:rPr>
      </w:pPr>
      <w:r w:rsidRPr="006B4900">
        <w:rPr>
          <w:noProof w:val="0"/>
        </w:rPr>
        <w:t xml:space="preserve">5. </w:t>
      </w:r>
      <w:r w:rsidR="001832C7">
        <w:rPr>
          <w:noProof w:val="0"/>
        </w:rPr>
        <w:t xml:space="preserve">Potential </w:t>
      </w:r>
      <w:r w:rsidR="00EF358A" w:rsidRPr="006B4900">
        <w:rPr>
          <w:noProof w:val="0"/>
        </w:rPr>
        <w:t>Activities</w:t>
      </w:r>
    </w:p>
    <w:p w14:paraId="55EEF286" w14:textId="77777777" w:rsidR="0015213C" w:rsidRPr="006B4900" w:rsidRDefault="006B4900" w:rsidP="00EF358A">
      <w:pPr>
        <w:rPr>
          <w:noProof w:val="0"/>
        </w:rPr>
      </w:pPr>
      <w:r w:rsidRPr="006B4900">
        <w:rPr>
          <w:noProof w:val="0"/>
        </w:rPr>
        <w:t xml:space="preserve">This initial list is just a brainstorm of activities of what is possible at the program level. At the basin level a range of other activities would be carried out focused on supporting the impact pathways identified. </w:t>
      </w:r>
    </w:p>
    <w:p w14:paraId="4ADADFB6" w14:textId="77777777" w:rsidR="00445786" w:rsidRPr="006B4900" w:rsidRDefault="00445786" w:rsidP="00445786">
      <w:pPr>
        <w:pStyle w:val="Heading3"/>
        <w:rPr>
          <w:noProof w:val="0"/>
        </w:rPr>
      </w:pPr>
      <w:r w:rsidRPr="006B4900">
        <w:rPr>
          <w:noProof w:val="0"/>
        </w:rPr>
        <w:t xml:space="preserve">Monitoring and evaluation </w:t>
      </w:r>
    </w:p>
    <w:p w14:paraId="49C52B93" w14:textId="77777777" w:rsidR="0024763A" w:rsidRPr="006B4900" w:rsidRDefault="006B4900" w:rsidP="00EF358A">
      <w:pPr>
        <w:rPr>
          <w:b/>
          <w:noProof w:val="0"/>
        </w:rPr>
      </w:pPr>
      <w:r w:rsidRPr="006B4900">
        <w:rPr>
          <w:b/>
          <w:noProof w:val="0"/>
        </w:rPr>
        <w:t xml:space="preserve">Final </w:t>
      </w:r>
      <w:r w:rsidR="00E05856">
        <w:rPr>
          <w:b/>
          <w:noProof w:val="0"/>
        </w:rPr>
        <w:t>r</w:t>
      </w:r>
      <w:r w:rsidRPr="006B4900">
        <w:rPr>
          <w:b/>
          <w:noProof w:val="0"/>
        </w:rPr>
        <w:t>eport and developing a</w:t>
      </w:r>
      <w:r w:rsidR="0024763A" w:rsidRPr="006B4900">
        <w:rPr>
          <w:b/>
          <w:noProof w:val="0"/>
        </w:rPr>
        <w:t xml:space="preserve"> </w:t>
      </w:r>
      <w:r w:rsidR="00DA69B8">
        <w:rPr>
          <w:b/>
          <w:noProof w:val="0"/>
        </w:rPr>
        <w:t xml:space="preserve">suitable </w:t>
      </w:r>
      <w:r w:rsidR="00E05856">
        <w:rPr>
          <w:b/>
          <w:noProof w:val="0"/>
        </w:rPr>
        <w:t>f</w:t>
      </w:r>
      <w:r w:rsidR="0024763A" w:rsidRPr="006B4900">
        <w:rPr>
          <w:b/>
          <w:noProof w:val="0"/>
        </w:rPr>
        <w:t xml:space="preserve">ormat </w:t>
      </w:r>
    </w:p>
    <w:p w14:paraId="2C2573CE" w14:textId="77777777" w:rsidR="0024763A" w:rsidRPr="006B4900" w:rsidRDefault="0024763A" w:rsidP="0024763A">
      <w:pPr>
        <w:rPr>
          <w:noProof w:val="0"/>
        </w:rPr>
      </w:pPr>
      <w:r w:rsidRPr="006B4900">
        <w:rPr>
          <w:noProof w:val="0"/>
        </w:rPr>
        <w:t xml:space="preserve">There will be a need to developing format for reporting which is simple, compliant and allows for project learning. Based on last Phase lessons this should be less intensive and provide researchers and projects more time to focus on outputs which will be </w:t>
      </w:r>
      <w:r w:rsidR="006B4900" w:rsidRPr="006B4900">
        <w:rPr>
          <w:noProof w:val="0"/>
        </w:rPr>
        <w:t>targeted</w:t>
      </w:r>
      <w:r w:rsidRPr="006B4900">
        <w:rPr>
          <w:noProof w:val="0"/>
        </w:rPr>
        <w:t xml:space="preserve"> and for use. </w:t>
      </w:r>
    </w:p>
    <w:p w14:paraId="33D871AA" w14:textId="77777777" w:rsidR="0024763A" w:rsidRPr="006B4900" w:rsidRDefault="0024763A" w:rsidP="0024763A">
      <w:pPr>
        <w:rPr>
          <w:noProof w:val="0"/>
        </w:rPr>
      </w:pPr>
    </w:p>
    <w:p w14:paraId="118D59B5" w14:textId="77777777" w:rsidR="0024763A" w:rsidRPr="006B4900" w:rsidRDefault="0024763A" w:rsidP="00EF358A">
      <w:pPr>
        <w:rPr>
          <w:b/>
          <w:noProof w:val="0"/>
        </w:rPr>
      </w:pPr>
      <w:r w:rsidRPr="006B4900">
        <w:rPr>
          <w:b/>
          <w:noProof w:val="0"/>
        </w:rPr>
        <w:t xml:space="preserve">Process documentation/on-going documentation </w:t>
      </w:r>
    </w:p>
    <w:p w14:paraId="76B72B26" w14:textId="77777777" w:rsidR="0015213C" w:rsidRPr="006B4900" w:rsidRDefault="0015213C" w:rsidP="0015213C">
      <w:pPr>
        <w:pStyle w:val="ListParagraph"/>
        <w:numPr>
          <w:ilvl w:val="0"/>
          <w:numId w:val="12"/>
        </w:numPr>
        <w:rPr>
          <w:noProof w:val="0"/>
        </w:rPr>
      </w:pPr>
      <w:r w:rsidRPr="006B4900">
        <w:rPr>
          <w:noProof w:val="0"/>
        </w:rPr>
        <w:t xml:space="preserve">Further developing and finalizing most significant change stories and developing these into outcome stories from different projects </w:t>
      </w:r>
    </w:p>
    <w:p w14:paraId="6BFF4C0F" w14:textId="77777777" w:rsidR="0015213C" w:rsidRPr="006B4900" w:rsidRDefault="0015213C" w:rsidP="0015213C">
      <w:pPr>
        <w:pStyle w:val="ListParagraph"/>
        <w:numPr>
          <w:ilvl w:val="0"/>
          <w:numId w:val="12"/>
        </w:numPr>
        <w:rPr>
          <w:noProof w:val="0"/>
        </w:rPr>
      </w:pPr>
      <w:r w:rsidRPr="006B4900">
        <w:rPr>
          <w:noProof w:val="0"/>
        </w:rPr>
        <w:t>On-going documentation through research highlights, blogs</w:t>
      </w:r>
      <w:r w:rsidR="0024763A" w:rsidRPr="006B4900">
        <w:rPr>
          <w:noProof w:val="0"/>
        </w:rPr>
        <w:t>, field stories and analysis.</w:t>
      </w:r>
    </w:p>
    <w:p w14:paraId="3C15D402" w14:textId="77777777" w:rsidR="00445786" w:rsidRPr="006B4900" w:rsidRDefault="00445786" w:rsidP="00445786">
      <w:pPr>
        <w:pStyle w:val="Heading3"/>
        <w:rPr>
          <w:noProof w:val="0"/>
        </w:rPr>
      </w:pPr>
      <w:r w:rsidRPr="006B4900">
        <w:rPr>
          <w:noProof w:val="0"/>
        </w:rPr>
        <w:t xml:space="preserve">Information Management </w:t>
      </w:r>
    </w:p>
    <w:p w14:paraId="2C73349C" w14:textId="77777777" w:rsidR="00445786" w:rsidRPr="006B4900" w:rsidRDefault="00445786" w:rsidP="00445786">
      <w:pPr>
        <w:rPr>
          <w:b/>
          <w:noProof w:val="0"/>
        </w:rPr>
      </w:pPr>
      <w:r w:rsidRPr="006B4900">
        <w:rPr>
          <w:b/>
          <w:noProof w:val="0"/>
        </w:rPr>
        <w:t>Collecting outputs from different system</w:t>
      </w:r>
    </w:p>
    <w:p w14:paraId="5AB5FD04" w14:textId="77777777" w:rsidR="00967DC0" w:rsidRDefault="00445786" w:rsidP="0015213C">
      <w:pPr>
        <w:rPr>
          <w:noProof w:val="0"/>
        </w:rPr>
      </w:pPr>
      <w:r w:rsidRPr="006B4900">
        <w:rPr>
          <w:noProof w:val="0"/>
        </w:rPr>
        <w:t>We now have systems in place to collect and widely distribute different outputs generated such as CGspace, flickr, youtube, slideshare, and knowledge tree</w:t>
      </w:r>
      <w:r w:rsidR="006B4900" w:rsidRPr="006B4900">
        <w:rPr>
          <w:noProof w:val="0"/>
        </w:rPr>
        <w:t xml:space="preserve">. A lot of work would be with basin KM team and coordination and change projects to support capturing the </w:t>
      </w:r>
      <w:r w:rsidR="00C42403" w:rsidRPr="006B4900">
        <w:rPr>
          <w:noProof w:val="0"/>
        </w:rPr>
        <w:t>information</w:t>
      </w:r>
      <w:r w:rsidR="006B4900" w:rsidRPr="006B4900">
        <w:rPr>
          <w:noProof w:val="0"/>
        </w:rPr>
        <w:t xml:space="preserve"> and placing it in the appropriate spaces. </w:t>
      </w:r>
    </w:p>
    <w:p w14:paraId="12B87313" w14:textId="2C3DEA0A" w:rsidR="00967DC0" w:rsidRDefault="00DA69B8" w:rsidP="00967DC0">
      <w:pPr>
        <w:pStyle w:val="Heading3"/>
        <w:rPr>
          <w:noProof w:val="0"/>
        </w:rPr>
      </w:pPr>
      <w:r>
        <w:rPr>
          <w:noProof w:val="0"/>
        </w:rPr>
        <w:t>D</w:t>
      </w:r>
      <w:r w:rsidR="00967DC0" w:rsidRPr="006B4900">
        <w:rPr>
          <w:noProof w:val="0"/>
        </w:rPr>
        <w:t xml:space="preserve">ocumentation &amp; </w:t>
      </w:r>
      <w:r w:rsidR="00586FD5">
        <w:rPr>
          <w:noProof w:val="0"/>
        </w:rPr>
        <w:t>Learning &amp; Sharing</w:t>
      </w:r>
      <w:r w:rsidR="00586FD5" w:rsidRPr="006B4900">
        <w:rPr>
          <w:noProof w:val="0"/>
        </w:rPr>
        <w:t xml:space="preserve"> </w:t>
      </w:r>
    </w:p>
    <w:p w14:paraId="6E401CBB" w14:textId="35BABC82" w:rsidR="00586FD5" w:rsidRDefault="00586FD5" w:rsidP="00DA24EF">
      <w:r>
        <w:t xml:space="preserve">The activities below are divided into two categories. First that are currenltly finded as higher priority. Second that we will fund based on our funding situation is known after November. </w:t>
      </w:r>
    </w:p>
    <w:p w14:paraId="6C092419" w14:textId="77777777" w:rsidR="00586FD5" w:rsidRDefault="00586FD5" w:rsidP="00DA24EF"/>
    <w:p w14:paraId="57DEA782" w14:textId="24019A5F" w:rsidR="00586FD5" w:rsidRPr="00DA24EF" w:rsidRDefault="00586FD5" w:rsidP="00DA24EF">
      <w:r w:rsidRPr="00DA24EF">
        <w:rPr>
          <w:b/>
        </w:rPr>
        <w:t>a. Priority funded activities</w:t>
      </w:r>
    </w:p>
    <w:p w14:paraId="4923539A" w14:textId="77777777" w:rsidR="00E75F40" w:rsidRPr="00E75F40" w:rsidRDefault="00E75F40" w:rsidP="00E75F40">
      <w:pPr>
        <w:pStyle w:val="ListParagraph"/>
        <w:numPr>
          <w:ilvl w:val="0"/>
          <w:numId w:val="28"/>
        </w:numPr>
      </w:pPr>
      <w:r>
        <w:t>The “</w:t>
      </w:r>
      <w:r w:rsidR="003B1ECF" w:rsidRPr="003B1ECF">
        <w:rPr>
          <w:b/>
        </w:rPr>
        <w:t xml:space="preserve">CPWF </w:t>
      </w:r>
      <w:r w:rsidRPr="003B1ECF">
        <w:rPr>
          <w:b/>
        </w:rPr>
        <w:t>Metasynthesis</w:t>
      </w:r>
      <w:r>
        <w:t>” will be the major scientific output from CPWF. It will encompass experiences from both Phase 1 and Phase 2 and place</w:t>
      </w:r>
      <w:r w:rsidRPr="002A337F">
        <w:t xml:space="preserve"> them in the context of the principle messages from Basin Focal Projects and the Comprehensive Assessment, and linking them with the new program of work in Phase 2</w:t>
      </w:r>
      <w:r>
        <w:t xml:space="preserve">. This will most likely come out as a special issue and a book. </w:t>
      </w:r>
    </w:p>
    <w:p w14:paraId="6B4B2185" w14:textId="4FA42838" w:rsidR="00DA69B8" w:rsidRDefault="00DA69B8" w:rsidP="00CC12AC">
      <w:pPr>
        <w:pStyle w:val="Default"/>
        <w:numPr>
          <w:ilvl w:val="0"/>
          <w:numId w:val="14"/>
        </w:numPr>
        <w:spacing w:before="112"/>
        <w:rPr>
          <w:ins w:id="1" w:author="Michael Victor" w:date="2012-07-09T22:45:00Z"/>
          <w:rFonts w:ascii="Calibri" w:hAnsi="Calibri" w:cs="Calibri"/>
          <w:sz w:val="22"/>
          <w:szCs w:val="22"/>
        </w:rPr>
      </w:pPr>
      <w:r w:rsidRPr="00CC12AC">
        <w:rPr>
          <w:rFonts w:ascii="Calibri" w:hAnsi="Calibri" w:cs="Calibri"/>
          <w:b/>
          <w:sz w:val="22"/>
          <w:szCs w:val="22"/>
        </w:rPr>
        <w:t>Innovations / Institu</w:t>
      </w:r>
      <w:r w:rsidR="00CC12AC">
        <w:rPr>
          <w:rFonts w:ascii="Calibri" w:hAnsi="Calibri" w:cs="Calibri"/>
          <w:b/>
          <w:sz w:val="22"/>
          <w:szCs w:val="22"/>
        </w:rPr>
        <w:t>t</w:t>
      </w:r>
      <w:r w:rsidRPr="00CC12AC">
        <w:rPr>
          <w:rFonts w:ascii="Calibri" w:hAnsi="Calibri" w:cs="Calibri"/>
          <w:b/>
          <w:sz w:val="22"/>
          <w:szCs w:val="22"/>
        </w:rPr>
        <w:t xml:space="preserve">ional Histories: </w:t>
      </w:r>
      <w:r w:rsidR="001B1287">
        <w:rPr>
          <w:rFonts w:ascii="Calibri" w:hAnsi="Calibri" w:cs="Calibri"/>
          <w:sz w:val="22"/>
          <w:szCs w:val="22"/>
        </w:rPr>
        <w:t>These case histories will focus on learning at both the coordination and change project level and program levels. An institutional history is  “</w:t>
      </w:r>
      <w:r w:rsidR="001B1287">
        <w:rPr>
          <w:rFonts w:ascii="Calibri" w:hAnsi="Calibri" w:cs="Calibri"/>
          <w:i/>
          <w:iCs/>
          <w:sz w:val="22"/>
          <w:szCs w:val="22"/>
        </w:rPr>
        <w:t>a</w:t>
      </w:r>
      <w:r w:rsidRPr="00CC12AC">
        <w:rPr>
          <w:rFonts w:ascii="Calibri" w:hAnsi="Calibri" w:cs="Calibri"/>
          <w:i/>
          <w:iCs/>
          <w:sz w:val="22"/>
          <w:szCs w:val="22"/>
        </w:rPr>
        <w:t xml:space="preserve"> </w:t>
      </w:r>
      <w:r w:rsidRPr="00CC12AC">
        <w:rPr>
          <w:rFonts w:ascii="Calibri" w:hAnsi="Calibri" w:cs="Calibri"/>
          <w:b/>
          <w:bCs/>
          <w:i/>
          <w:iCs/>
          <w:sz w:val="22"/>
          <w:szCs w:val="22"/>
        </w:rPr>
        <w:t xml:space="preserve">narrative </w:t>
      </w:r>
      <w:r w:rsidRPr="00CC12AC">
        <w:rPr>
          <w:rFonts w:ascii="Calibri" w:hAnsi="Calibri" w:cs="Calibri"/>
          <w:i/>
          <w:iCs/>
          <w:sz w:val="22"/>
          <w:szCs w:val="22"/>
        </w:rPr>
        <w:t xml:space="preserve">that records key points about how </w:t>
      </w:r>
      <w:r w:rsidRPr="00CC12AC">
        <w:rPr>
          <w:rFonts w:ascii="Calibri" w:hAnsi="Calibri" w:cs="Calibri"/>
          <w:b/>
          <w:bCs/>
          <w:i/>
          <w:iCs/>
          <w:sz w:val="22"/>
          <w:szCs w:val="22"/>
        </w:rPr>
        <w:t xml:space="preserve">institutional arrangements </w:t>
      </w:r>
      <w:r w:rsidRPr="00CC12AC">
        <w:rPr>
          <w:rFonts w:ascii="Calibri" w:hAnsi="Calibri" w:cs="Calibri"/>
          <w:i/>
          <w:iCs/>
          <w:sz w:val="22"/>
          <w:szCs w:val="22"/>
        </w:rPr>
        <w:t xml:space="preserve">– new ways of working – </w:t>
      </w:r>
      <w:r w:rsidRPr="00CC12AC">
        <w:rPr>
          <w:rFonts w:ascii="Calibri" w:hAnsi="Calibri" w:cs="Calibri"/>
          <w:b/>
          <w:bCs/>
          <w:i/>
          <w:iCs/>
          <w:sz w:val="22"/>
          <w:szCs w:val="22"/>
        </w:rPr>
        <w:t xml:space="preserve">evolve over time </w:t>
      </w:r>
      <w:r w:rsidRPr="00CC12AC">
        <w:rPr>
          <w:rFonts w:ascii="Calibri" w:hAnsi="Calibri" w:cs="Calibri"/>
          <w:i/>
          <w:iCs/>
          <w:sz w:val="22"/>
          <w:szCs w:val="22"/>
        </w:rPr>
        <w:t xml:space="preserve">creating more effective ways to achieve goals. It can be used to document institutional innovations in projects and to highlight barriers to change. An institutional history draws out and synthesizes </w:t>
      </w:r>
      <w:r w:rsidRPr="00CC12AC">
        <w:rPr>
          <w:rFonts w:ascii="Calibri" w:hAnsi="Calibri" w:cs="Calibri"/>
          <w:b/>
          <w:bCs/>
          <w:i/>
          <w:iCs/>
          <w:sz w:val="22"/>
          <w:szCs w:val="22"/>
        </w:rPr>
        <w:t xml:space="preserve">lessons for research </w:t>
      </w:r>
      <w:proofErr w:type="spellStart"/>
      <w:r w:rsidRPr="00CC12AC">
        <w:rPr>
          <w:rFonts w:ascii="Calibri" w:hAnsi="Calibri" w:cs="Calibri"/>
          <w:b/>
          <w:bCs/>
          <w:i/>
          <w:iCs/>
          <w:sz w:val="22"/>
          <w:szCs w:val="22"/>
        </w:rPr>
        <w:t>organisation</w:t>
      </w:r>
      <w:proofErr w:type="spellEnd"/>
      <w:r w:rsidRPr="00CC12AC">
        <w:rPr>
          <w:rFonts w:ascii="Calibri" w:hAnsi="Calibri" w:cs="Calibri"/>
          <w:b/>
          <w:bCs/>
          <w:i/>
          <w:iCs/>
          <w:sz w:val="22"/>
          <w:szCs w:val="22"/>
        </w:rPr>
        <w:t xml:space="preserve"> and </w:t>
      </w:r>
      <w:r w:rsidRPr="00CC12AC">
        <w:rPr>
          <w:rFonts w:ascii="Calibri" w:hAnsi="Calibri" w:cs="Calibri"/>
          <w:b/>
          <w:bCs/>
          <w:i/>
          <w:iCs/>
          <w:sz w:val="22"/>
          <w:szCs w:val="22"/>
        </w:rPr>
        <w:lastRenderedPageBreak/>
        <w:t xml:space="preserve">partners </w:t>
      </w:r>
      <w:r w:rsidRPr="00CC12AC">
        <w:rPr>
          <w:rFonts w:ascii="Calibri" w:hAnsi="Calibri" w:cs="Calibri"/>
          <w:i/>
          <w:iCs/>
          <w:sz w:val="22"/>
          <w:szCs w:val="22"/>
        </w:rPr>
        <w:t>as well as for others in similar circumstances”</w:t>
      </w:r>
      <w:r w:rsidR="001B1287">
        <w:rPr>
          <w:rStyle w:val="FootnoteReference"/>
          <w:rFonts w:ascii="Calibri" w:hAnsi="Calibri" w:cs="Calibri"/>
          <w:i/>
          <w:iCs/>
          <w:sz w:val="22"/>
          <w:szCs w:val="22"/>
        </w:rPr>
        <w:footnoteReference w:id="2"/>
      </w:r>
      <w:r w:rsidRPr="00CC12AC">
        <w:rPr>
          <w:rFonts w:ascii="Calibri" w:hAnsi="Calibri" w:cs="Calibri"/>
          <w:sz w:val="22"/>
          <w:szCs w:val="22"/>
        </w:rPr>
        <w:t>.</w:t>
      </w:r>
      <w:r w:rsidR="001B1287">
        <w:rPr>
          <w:rFonts w:ascii="Calibri" w:hAnsi="Calibri" w:cs="Calibri"/>
          <w:sz w:val="22"/>
          <w:szCs w:val="22"/>
        </w:rPr>
        <w:t xml:space="preserve"> In November, the first set of IH’s will be produced through a workshop </w:t>
      </w:r>
    </w:p>
    <w:p w14:paraId="46129ABB" w14:textId="35B3202E" w:rsidR="00586FD5" w:rsidRDefault="00586FD5" w:rsidP="00CC12AC">
      <w:pPr>
        <w:pStyle w:val="Default"/>
        <w:numPr>
          <w:ilvl w:val="0"/>
          <w:numId w:val="14"/>
        </w:numPr>
        <w:spacing w:before="112"/>
        <w:rPr>
          <w:rFonts w:ascii="Calibri" w:hAnsi="Calibri" w:cs="Calibri"/>
          <w:sz w:val="22"/>
          <w:szCs w:val="22"/>
        </w:rPr>
      </w:pPr>
      <w:r>
        <w:rPr>
          <w:rFonts w:ascii="Calibri" w:hAnsi="Calibri" w:cs="Calibri"/>
          <w:b/>
          <w:sz w:val="22"/>
          <w:szCs w:val="22"/>
        </w:rPr>
        <w:t>IFAD grant on mainstreaming innovations</w:t>
      </w:r>
      <w:r w:rsidRPr="00DA24EF">
        <w:rPr>
          <w:rFonts w:ascii="Calibri" w:hAnsi="Calibri" w:cs="Calibri"/>
          <w:sz w:val="22"/>
          <w:szCs w:val="22"/>
        </w:rPr>
        <w:t>:</w:t>
      </w:r>
      <w:r>
        <w:rPr>
          <w:rFonts w:ascii="Calibri" w:hAnsi="Calibri" w:cs="Calibri"/>
          <w:sz w:val="22"/>
          <w:szCs w:val="22"/>
        </w:rPr>
        <w:t xml:space="preserve"> CPWF has a grant on mainstreaming innovations in IFAD programs. This was supposed to focus on 19 phase 1 projects but can be expanded to ensure lessons/experiences from basins are also included. This is particularly true for regional/national sharing activities that will take place with IFAD. </w:t>
      </w:r>
    </w:p>
    <w:p w14:paraId="6C8BFE4F" w14:textId="77777777" w:rsidR="00586FD5" w:rsidRDefault="00586FD5" w:rsidP="00DA24EF">
      <w:pPr>
        <w:pStyle w:val="Default"/>
        <w:spacing w:before="112"/>
        <w:rPr>
          <w:rFonts w:ascii="Calibri" w:hAnsi="Calibri" w:cs="Calibri"/>
          <w:sz w:val="22"/>
          <w:szCs w:val="22"/>
        </w:rPr>
      </w:pPr>
    </w:p>
    <w:p w14:paraId="363C2031" w14:textId="3BABBA30" w:rsidR="00586FD5" w:rsidRPr="00DA24EF" w:rsidRDefault="00586FD5" w:rsidP="00DA24EF">
      <w:pPr>
        <w:pStyle w:val="Default"/>
        <w:spacing w:before="112"/>
        <w:rPr>
          <w:rFonts w:ascii="Calibri" w:hAnsi="Calibri" w:cs="Calibri"/>
          <w:b/>
          <w:sz w:val="22"/>
          <w:szCs w:val="22"/>
        </w:rPr>
      </w:pPr>
      <w:r w:rsidRPr="00DA24EF">
        <w:rPr>
          <w:rFonts w:ascii="Calibri" w:hAnsi="Calibri" w:cs="Calibri"/>
          <w:b/>
          <w:sz w:val="22"/>
          <w:szCs w:val="22"/>
        </w:rPr>
        <w:t>b. Potential activities for 2013</w:t>
      </w:r>
    </w:p>
    <w:p w14:paraId="3C51DEB5" w14:textId="77777777" w:rsidR="00485792" w:rsidRDefault="00485792" w:rsidP="00485792">
      <w:pPr>
        <w:pStyle w:val="ListParagraph"/>
        <w:numPr>
          <w:ilvl w:val="0"/>
          <w:numId w:val="14"/>
        </w:numPr>
        <w:rPr>
          <w:noProof w:val="0"/>
        </w:rPr>
      </w:pPr>
      <w:r w:rsidRPr="006B4900">
        <w:rPr>
          <w:b/>
          <w:noProof w:val="0"/>
        </w:rPr>
        <w:t>Write</w:t>
      </w:r>
      <w:r>
        <w:rPr>
          <w:b/>
          <w:noProof w:val="0"/>
        </w:rPr>
        <w:t>-</w:t>
      </w:r>
      <w:r w:rsidRPr="006B4900">
        <w:rPr>
          <w:b/>
          <w:noProof w:val="0"/>
        </w:rPr>
        <w:t>shops</w:t>
      </w:r>
      <w:r w:rsidRPr="006B4900">
        <w:rPr>
          <w:noProof w:val="0"/>
        </w:rPr>
        <w:t>: consider holding a series of “writeshops” on key themes and issues which are of interest to different stakeholder, particularly CRP5 leader</w:t>
      </w:r>
      <w:r>
        <w:rPr>
          <w:noProof w:val="0"/>
        </w:rPr>
        <w:t>s</w:t>
      </w:r>
      <w:r w:rsidRPr="006B4900">
        <w:rPr>
          <w:noProof w:val="0"/>
        </w:rPr>
        <w:t xml:space="preserve">. </w:t>
      </w:r>
      <w:r>
        <w:rPr>
          <w:noProof w:val="0"/>
        </w:rPr>
        <w:t>Potential topics include</w:t>
      </w:r>
      <w:r w:rsidRPr="006B4900">
        <w:rPr>
          <w:noProof w:val="0"/>
        </w:rPr>
        <w:t>: innovation platforms, modeling, gender impacts, rainwater management systems (across Africa), etc. Writeshops are ideal ways to both promote learning and get products out in a timely fashion</w:t>
      </w:r>
      <w:r>
        <w:rPr>
          <w:noProof w:val="0"/>
        </w:rPr>
        <w:t>.</w:t>
      </w:r>
      <w:r w:rsidRPr="006B4900">
        <w:rPr>
          <w:noProof w:val="0"/>
        </w:rPr>
        <w:t xml:space="preserve"> </w:t>
      </w:r>
    </w:p>
    <w:p w14:paraId="51FEEC56" w14:textId="77777777" w:rsidR="00586FD5" w:rsidRDefault="00586FD5" w:rsidP="00DA24EF">
      <w:pPr>
        <w:ind w:left="360"/>
        <w:rPr>
          <w:noProof w:val="0"/>
        </w:rPr>
      </w:pPr>
    </w:p>
    <w:p w14:paraId="3E7A59A5" w14:textId="1EC4D091" w:rsidR="00586FD5" w:rsidRDefault="003B1ECF" w:rsidP="00485792">
      <w:pPr>
        <w:pStyle w:val="ListParagraph"/>
        <w:numPr>
          <w:ilvl w:val="0"/>
          <w:numId w:val="14"/>
        </w:numPr>
        <w:rPr>
          <w:noProof w:val="0"/>
        </w:rPr>
      </w:pPr>
      <w:r>
        <w:rPr>
          <w:noProof w:val="0"/>
        </w:rPr>
        <w:t xml:space="preserve">Support special </w:t>
      </w:r>
      <w:r w:rsidR="00F02DF0" w:rsidRPr="00F02DF0">
        <w:rPr>
          <w:b/>
          <w:noProof w:val="0"/>
        </w:rPr>
        <w:t xml:space="preserve">journal </w:t>
      </w:r>
      <w:r w:rsidRPr="00F02DF0">
        <w:rPr>
          <w:b/>
          <w:noProof w:val="0"/>
        </w:rPr>
        <w:t xml:space="preserve">issues or science </w:t>
      </w:r>
      <w:proofErr w:type="spellStart"/>
      <w:r w:rsidRPr="00F02DF0">
        <w:rPr>
          <w:b/>
          <w:noProof w:val="0"/>
        </w:rPr>
        <w:t>writeshops</w:t>
      </w:r>
      <w:proofErr w:type="spellEnd"/>
      <w:r>
        <w:rPr>
          <w:noProof w:val="0"/>
        </w:rPr>
        <w:t xml:space="preserve"> for projects. Basin coordinators would like to see </w:t>
      </w:r>
      <w:proofErr w:type="spellStart"/>
      <w:r>
        <w:rPr>
          <w:noProof w:val="0"/>
        </w:rPr>
        <w:t>writeshops</w:t>
      </w:r>
      <w:proofErr w:type="spellEnd"/>
      <w:r>
        <w:rPr>
          <w:noProof w:val="0"/>
        </w:rPr>
        <w:t>/support to developing special issue journals to highlight scientific content.</w:t>
      </w:r>
    </w:p>
    <w:p w14:paraId="2BD9951B" w14:textId="76CDD632" w:rsidR="003B1ECF" w:rsidRPr="006B4900" w:rsidRDefault="003B1ECF" w:rsidP="00DA24EF">
      <w:pPr>
        <w:rPr>
          <w:noProof w:val="0"/>
        </w:rPr>
      </w:pPr>
      <w:r>
        <w:rPr>
          <w:noProof w:val="0"/>
        </w:rPr>
        <w:t xml:space="preserve"> </w:t>
      </w:r>
    </w:p>
    <w:p w14:paraId="5539EDFF" w14:textId="77777777" w:rsidR="00485792" w:rsidRDefault="00485792" w:rsidP="00485792">
      <w:pPr>
        <w:pStyle w:val="ListParagraph"/>
        <w:numPr>
          <w:ilvl w:val="0"/>
          <w:numId w:val="14"/>
        </w:numPr>
        <w:rPr>
          <w:noProof w:val="0"/>
        </w:rPr>
      </w:pPr>
      <w:r w:rsidRPr="006B4900">
        <w:rPr>
          <w:b/>
          <w:noProof w:val="0"/>
        </w:rPr>
        <w:t xml:space="preserve">Support to basins communicators to </w:t>
      </w:r>
      <w:r>
        <w:rPr>
          <w:b/>
          <w:noProof w:val="0"/>
        </w:rPr>
        <w:t>capture</w:t>
      </w:r>
      <w:r w:rsidRPr="006B4900">
        <w:rPr>
          <w:b/>
          <w:noProof w:val="0"/>
        </w:rPr>
        <w:t xml:space="preserve"> stories</w:t>
      </w:r>
      <w:r w:rsidRPr="006B4900">
        <w:rPr>
          <w:noProof w:val="0"/>
        </w:rPr>
        <w:t xml:space="preserve">: hire videographers and writers </w:t>
      </w:r>
      <w:r>
        <w:rPr>
          <w:noProof w:val="0"/>
        </w:rPr>
        <w:t xml:space="preserve">to help support basin KM staff in writing up stories, interviewing researchers, etc. </w:t>
      </w:r>
    </w:p>
    <w:p w14:paraId="7F821A3F" w14:textId="77777777" w:rsidR="00F02DF0" w:rsidRDefault="00F02DF0" w:rsidP="00F02DF0">
      <w:pPr>
        <w:rPr>
          <w:noProof w:val="0"/>
        </w:rPr>
      </w:pPr>
    </w:p>
    <w:p w14:paraId="2A6C2A87" w14:textId="77777777" w:rsidR="00485792" w:rsidRDefault="00485792" w:rsidP="00485792">
      <w:pPr>
        <w:pStyle w:val="ListParagraph"/>
        <w:numPr>
          <w:ilvl w:val="0"/>
          <w:numId w:val="14"/>
        </w:numPr>
        <w:rPr>
          <w:noProof w:val="0"/>
        </w:rPr>
      </w:pPr>
      <w:r>
        <w:rPr>
          <w:b/>
          <w:noProof w:val="0"/>
        </w:rPr>
        <w:t xml:space="preserve">Provide small funding for basin documentation: </w:t>
      </w:r>
      <w:r>
        <w:rPr>
          <w:noProof w:val="0"/>
        </w:rPr>
        <w:t>provide basins with funding to document experiences which can feed into different</w:t>
      </w:r>
      <w:r w:rsidR="00484D7B">
        <w:rPr>
          <w:noProof w:val="0"/>
        </w:rPr>
        <w:t xml:space="preserve"> outputs</w:t>
      </w:r>
    </w:p>
    <w:p w14:paraId="12A83D2F" w14:textId="77777777" w:rsidR="00445786" w:rsidRPr="006B4900" w:rsidRDefault="00DA69B8" w:rsidP="00445786">
      <w:pPr>
        <w:pStyle w:val="Heading3"/>
        <w:rPr>
          <w:noProof w:val="0"/>
        </w:rPr>
      </w:pPr>
      <w:r>
        <w:rPr>
          <w:noProof w:val="0"/>
        </w:rPr>
        <w:t>Building on existing c</w:t>
      </w:r>
      <w:r w:rsidR="00445786" w:rsidRPr="006B4900">
        <w:rPr>
          <w:noProof w:val="0"/>
        </w:rPr>
        <w:t xml:space="preserve">ommunication and outreach </w:t>
      </w:r>
      <w:r>
        <w:rPr>
          <w:noProof w:val="0"/>
        </w:rPr>
        <w:t>products</w:t>
      </w:r>
    </w:p>
    <w:p w14:paraId="5B3FFA21" w14:textId="77777777" w:rsidR="00485792" w:rsidRPr="006B4900" w:rsidRDefault="00485792" w:rsidP="00485792">
      <w:pPr>
        <w:rPr>
          <w:noProof w:val="0"/>
        </w:rPr>
      </w:pPr>
      <w:r>
        <w:rPr>
          <w:noProof w:val="0"/>
        </w:rPr>
        <w:t xml:space="preserve">Pre-existing forms of communication products that </w:t>
      </w:r>
      <w:r w:rsidRPr="006B4900">
        <w:rPr>
          <w:noProof w:val="0"/>
        </w:rPr>
        <w:t>could be continued include the following</w:t>
      </w:r>
      <w:r>
        <w:rPr>
          <w:noProof w:val="0"/>
        </w:rPr>
        <w:t>:</w:t>
      </w:r>
    </w:p>
    <w:p w14:paraId="406BBDD2" w14:textId="77777777" w:rsidR="00485792" w:rsidRPr="006B4900" w:rsidRDefault="00485792" w:rsidP="00485792">
      <w:pPr>
        <w:pStyle w:val="ListParagraph"/>
        <w:numPr>
          <w:ilvl w:val="0"/>
          <w:numId w:val="15"/>
        </w:numPr>
        <w:rPr>
          <w:noProof w:val="0"/>
        </w:rPr>
      </w:pPr>
      <w:r w:rsidRPr="00E75F40">
        <w:rPr>
          <w:b/>
          <w:noProof w:val="0"/>
        </w:rPr>
        <w:t>Working papers</w:t>
      </w:r>
      <w:r>
        <w:rPr>
          <w:noProof w:val="0"/>
        </w:rPr>
        <w:t>:</w:t>
      </w:r>
      <w:r w:rsidRPr="006B4900">
        <w:rPr>
          <w:noProof w:val="0"/>
        </w:rPr>
        <w:t xml:space="preserve"> need to think </w:t>
      </w:r>
      <w:r>
        <w:rPr>
          <w:noProof w:val="0"/>
        </w:rPr>
        <w:t xml:space="preserve">about </w:t>
      </w:r>
      <w:r w:rsidRPr="006B4900">
        <w:rPr>
          <w:noProof w:val="0"/>
        </w:rPr>
        <w:t xml:space="preserve">how much we still want to be involved in this and if we have the capacity to do this after the final set are involved. </w:t>
      </w:r>
      <w:r>
        <w:rPr>
          <w:noProof w:val="0"/>
        </w:rPr>
        <w:t xml:space="preserve">These might </w:t>
      </w:r>
      <w:r w:rsidRPr="006B4900">
        <w:rPr>
          <w:noProof w:val="0"/>
        </w:rPr>
        <w:t xml:space="preserve"> be developed as part of CRP5 and included in this series. </w:t>
      </w:r>
    </w:p>
    <w:p w14:paraId="005E0878" w14:textId="77777777" w:rsidR="00485792" w:rsidRPr="006B4900" w:rsidRDefault="00485792" w:rsidP="00485792">
      <w:pPr>
        <w:pStyle w:val="ListParagraph"/>
        <w:numPr>
          <w:ilvl w:val="0"/>
          <w:numId w:val="15"/>
        </w:numPr>
        <w:rPr>
          <w:noProof w:val="0"/>
        </w:rPr>
      </w:pPr>
      <w:r w:rsidRPr="00E75F40">
        <w:rPr>
          <w:b/>
          <w:noProof w:val="0"/>
        </w:rPr>
        <w:t>Briefing notes</w:t>
      </w:r>
      <w:r w:rsidRPr="006B4900">
        <w:rPr>
          <w:noProof w:val="0"/>
        </w:rPr>
        <w:t>: briefing note series would be developed and continued</w:t>
      </w:r>
      <w:r>
        <w:rPr>
          <w:noProof w:val="0"/>
        </w:rPr>
        <w:t>.</w:t>
      </w:r>
      <w:r w:rsidRPr="006B4900">
        <w:rPr>
          <w:noProof w:val="0"/>
        </w:rPr>
        <w:t xml:space="preserve"> </w:t>
      </w:r>
      <w:r>
        <w:rPr>
          <w:noProof w:val="0"/>
        </w:rPr>
        <w:t>Briefing notes are</w:t>
      </w:r>
      <w:r w:rsidRPr="006B4900">
        <w:rPr>
          <w:noProof w:val="0"/>
        </w:rPr>
        <w:t xml:space="preserve"> something that could be branded with CRP5</w:t>
      </w:r>
    </w:p>
    <w:p w14:paraId="32779BA4" w14:textId="77777777" w:rsidR="00485792" w:rsidRPr="006B4900" w:rsidRDefault="00485792" w:rsidP="00485792">
      <w:pPr>
        <w:pStyle w:val="ListParagraph"/>
        <w:numPr>
          <w:ilvl w:val="0"/>
          <w:numId w:val="15"/>
        </w:numPr>
        <w:rPr>
          <w:noProof w:val="0"/>
        </w:rPr>
      </w:pPr>
      <w:r w:rsidRPr="00E75F40">
        <w:rPr>
          <w:b/>
          <w:noProof w:val="0"/>
        </w:rPr>
        <w:t>Outcome stories</w:t>
      </w:r>
      <w:r w:rsidRPr="006B4900">
        <w:rPr>
          <w:noProof w:val="0"/>
        </w:rPr>
        <w:t xml:space="preserve">: will be an important area to </w:t>
      </w:r>
      <w:r>
        <w:rPr>
          <w:noProof w:val="0"/>
        </w:rPr>
        <w:t>build on</w:t>
      </w:r>
      <w:r w:rsidRPr="006B4900">
        <w:rPr>
          <w:noProof w:val="0"/>
        </w:rPr>
        <w:t xml:space="preserve"> the MSCs and develop </w:t>
      </w:r>
      <w:r>
        <w:rPr>
          <w:noProof w:val="0"/>
        </w:rPr>
        <w:t xml:space="preserve">issue-focused </w:t>
      </w:r>
      <w:r w:rsidRPr="006B4900">
        <w:rPr>
          <w:noProof w:val="0"/>
        </w:rPr>
        <w:t>stories</w:t>
      </w:r>
    </w:p>
    <w:p w14:paraId="319AB753" w14:textId="77777777" w:rsidR="00485792" w:rsidRPr="006B4900" w:rsidRDefault="00485792" w:rsidP="00485792">
      <w:pPr>
        <w:pStyle w:val="ListParagraph"/>
        <w:numPr>
          <w:ilvl w:val="0"/>
          <w:numId w:val="15"/>
        </w:numPr>
        <w:rPr>
          <w:noProof w:val="0"/>
        </w:rPr>
      </w:pPr>
      <w:r w:rsidRPr="00E75F40">
        <w:rPr>
          <w:b/>
          <w:noProof w:val="0"/>
        </w:rPr>
        <w:t>Sourcebook articles/tool boxes and methods</w:t>
      </w:r>
      <w:r w:rsidRPr="006B4900">
        <w:rPr>
          <w:noProof w:val="0"/>
        </w:rPr>
        <w:t xml:space="preserve"> – focused primarily for development </w:t>
      </w:r>
      <w:r>
        <w:rPr>
          <w:noProof w:val="0"/>
        </w:rPr>
        <w:t>practitioners,</w:t>
      </w:r>
      <w:r w:rsidRPr="006B4900">
        <w:rPr>
          <w:noProof w:val="0"/>
        </w:rPr>
        <w:t xml:space="preserve"> th</w:t>
      </w:r>
      <w:r>
        <w:rPr>
          <w:noProof w:val="0"/>
        </w:rPr>
        <w:t>ese</w:t>
      </w:r>
      <w:r w:rsidRPr="006B4900">
        <w:rPr>
          <w:noProof w:val="0"/>
        </w:rPr>
        <w:t xml:space="preserve"> would translate approaches and tools for </w:t>
      </w:r>
      <w:r>
        <w:rPr>
          <w:noProof w:val="0"/>
        </w:rPr>
        <w:t>uptake (adoption/adaptation?)</w:t>
      </w:r>
    </w:p>
    <w:p w14:paraId="1777BDBA" w14:textId="77777777" w:rsidR="00485792" w:rsidRPr="006B4900" w:rsidRDefault="00485792" w:rsidP="00485792">
      <w:pPr>
        <w:pStyle w:val="ListParagraph"/>
        <w:numPr>
          <w:ilvl w:val="0"/>
          <w:numId w:val="15"/>
        </w:numPr>
        <w:rPr>
          <w:noProof w:val="0"/>
        </w:rPr>
      </w:pPr>
      <w:r w:rsidRPr="006B4900">
        <w:rPr>
          <w:noProof w:val="0"/>
        </w:rPr>
        <w:t>Short videos on key highlights and success stories</w:t>
      </w:r>
    </w:p>
    <w:p w14:paraId="67B6427D" w14:textId="77777777" w:rsidR="0024763A" w:rsidRPr="006B4900" w:rsidRDefault="00CB42D3" w:rsidP="006B4900">
      <w:pPr>
        <w:pStyle w:val="Heading3"/>
        <w:rPr>
          <w:noProof w:val="0"/>
        </w:rPr>
      </w:pPr>
      <w:r>
        <w:rPr>
          <w:noProof w:val="0"/>
        </w:rPr>
        <w:t xml:space="preserve">Outreach and promotion of </w:t>
      </w:r>
      <w:r w:rsidR="00484D7B">
        <w:rPr>
          <w:noProof w:val="0"/>
        </w:rPr>
        <w:t xml:space="preserve">learning </w:t>
      </w:r>
    </w:p>
    <w:p w14:paraId="56219EE8" w14:textId="77777777" w:rsidR="00484D7B" w:rsidRDefault="00484D7B" w:rsidP="00484D7B">
      <w:pPr>
        <w:pStyle w:val="ListParagraph"/>
        <w:numPr>
          <w:ilvl w:val="0"/>
          <w:numId w:val="14"/>
        </w:numPr>
        <w:rPr>
          <w:noProof w:val="0"/>
        </w:rPr>
      </w:pPr>
      <w:r>
        <w:rPr>
          <w:noProof w:val="0"/>
        </w:rPr>
        <w:t xml:space="preserve">Highlight CPWF’s success and lessons at Basin SRP meetings </w:t>
      </w:r>
    </w:p>
    <w:p w14:paraId="62DA20E4" w14:textId="77777777" w:rsidR="00484D7B" w:rsidRPr="006B4900" w:rsidRDefault="00484D7B" w:rsidP="00484D7B">
      <w:pPr>
        <w:pStyle w:val="ListParagraph"/>
        <w:numPr>
          <w:ilvl w:val="0"/>
          <w:numId w:val="14"/>
        </w:numPr>
        <w:rPr>
          <w:noProof w:val="0"/>
        </w:rPr>
      </w:pPr>
      <w:r w:rsidRPr="006B4900">
        <w:rPr>
          <w:noProof w:val="0"/>
        </w:rPr>
        <w:t>Work with Reuters Alertnet</w:t>
      </w:r>
      <w:r>
        <w:rPr>
          <w:noProof w:val="0"/>
        </w:rPr>
        <w:t xml:space="preserve"> and</w:t>
      </w:r>
      <w:r w:rsidRPr="006B4900">
        <w:rPr>
          <w:noProof w:val="0"/>
        </w:rPr>
        <w:t xml:space="preserve"> the New </w:t>
      </w:r>
      <w:r>
        <w:rPr>
          <w:noProof w:val="0"/>
        </w:rPr>
        <w:t>A</w:t>
      </w:r>
      <w:r w:rsidRPr="006B4900">
        <w:rPr>
          <w:noProof w:val="0"/>
        </w:rPr>
        <w:t xml:space="preserve">griculturalist to disseminate stories </w:t>
      </w:r>
    </w:p>
    <w:p w14:paraId="652CB945" w14:textId="77777777" w:rsidR="00484D7B" w:rsidRPr="006B4900" w:rsidRDefault="00484D7B" w:rsidP="00484D7B">
      <w:pPr>
        <w:pStyle w:val="ListParagraph"/>
        <w:numPr>
          <w:ilvl w:val="0"/>
          <w:numId w:val="14"/>
        </w:numPr>
        <w:rPr>
          <w:noProof w:val="0"/>
        </w:rPr>
      </w:pPr>
      <w:r w:rsidRPr="006B4900">
        <w:rPr>
          <w:noProof w:val="0"/>
        </w:rPr>
        <w:t xml:space="preserve">Hold 1-2 </w:t>
      </w:r>
      <w:r w:rsidR="00CB42D3">
        <w:rPr>
          <w:noProof w:val="0"/>
        </w:rPr>
        <w:t>media</w:t>
      </w:r>
      <w:r w:rsidRPr="006B4900">
        <w:rPr>
          <w:noProof w:val="0"/>
        </w:rPr>
        <w:t xml:space="preserve"> campaigns on new research insights –</w:t>
      </w:r>
      <w:r>
        <w:rPr>
          <w:noProof w:val="0"/>
        </w:rPr>
        <w:t xml:space="preserve"> particularly focused on meta-</w:t>
      </w:r>
      <w:r w:rsidRPr="006B4900">
        <w:rPr>
          <w:noProof w:val="0"/>
        </w:rPr>
        <w:t>s</w:t>
      </w:r>
      <w:r>
        <w:rPr>
          <w:noProof w:val="0"/>
        </w:rPr>
        <w:t>y</w:t>
      </w:r>
      <w:r w:rsidRPr="006B4900">
        <w:rPr>
          <w:noProof w:val="0"/>
        </w:rPr>
        <w:t>nthesis of Phase 1</w:t>
      </w:r>
    </w:p>
    <w:p w14:paraId="7FCC823A" w14:textId="77777777" w:rsidR="00484D7B" w:rsidRDefault="00484D7B" w:rsidP="00484D7B">
      <w:pPr>
        <w:pStyle w:val="ListParagraph"/>
        <w:numPr>
          <w:ilvl w:val="0"/>
          <w:numId w:val="14"/>
        </w:numPr>
        <w:rPr>
          <w:noProof w:val="0"/>
        </w:rPr>
      </w:pPr>
      <w:r>
        <w:rPr>
          <w:noProof w:val="0"/>
        </w:rPr>
        <w:t xml:space="preserve">Put our research and insights onto other people’s blogs </w:t>
      </w:r>
    </w:p>
    <w:p w14:paraId="63ACD611" w14:textId="77777777" w:rsidR="00484D7B" w:rsidRPr="006B4900" w:rsidRDefault="00484D7B" w:rsidP="00484D7B">
      <w:pPr>
        <w:pStyle w:val="ListParagraph"/>
        <w:numPr>
          <w:ilvl w:val="0"/>
          <w:numId w:val="14"/>
        </w:numPr>
        <w:rPr>
          <w:noProof w:val="0"/>
        </w:rPr>
      </w:pPr>
      <w:r w:rsidRPr="006B4900">
        <w:rPr>
          <w:noProof w:val="0"/>
        </w:rPr>
        <w:t xml:space="preserve">Hold some key events at Stockholm </w:t>
      </w:r>
      <w:r>
        <w:rPr>
          <w:noProof w:val="0"/>
        </w:rPr>
        <w:t>W</w:t>
      </w:r>
      <w:r w:rsidRPr="006B4900">
        <w:rPr>
          <w:noProof w:val="0"/>
        </w:rPr>
        <w:t xml:space="preserve">orld </w:t>
      </w:r>
      <w:r>
        <w:rPr>
          <w:noProof w:val="0"/>
        </w:rPr>
        <w:t>W</w:t>
      </w:r>
      <w:r w:rsidRPr="006B4900">
        <w:rPr>
          <w:noProof w:val="0"/>
        </w:rPr>
        <w:t xml:space="preserve">ater </w:t>
      </w:r>
      <w:r>
        <w:rPr>
          <w:noProof w:val="0"/>
        </w:rPr>
        <w:t>W</w:t>
      </w:r>
      <w:r w:rsidRPr="006B4900">
        <w:rPr>
          <w:noProof w:val="0"/>
        </w:rPr>
        <w:t xml:space="preserve">eek </w:t>
      </w:r>
      <w:r>
        <w:rPr>
          <w:noProof w:val="0"/>
        </w:rPr>
        <w:t>2013</w:t>
      </w:r>
    </w:p>
    <w:p w14:paraId="789D32B3" w14:textId="77777777" w:rsidR="00484D7B" w:rsidRPr="006B4900" w:rsidRDefault="00484D7B" w:rsidP="00484D7B">
      <w:pPr>
        <w:pStyle w:val="ListParagraph"/>
        <w:numPr>
          <w:ilvl w:val="0"/>
          <w:numId w:val="14"/>
        </w:numPr>
        <w:rPr>
          <w:noProof w:val="0"/>
        </w:rPr>
      </w:pPr>
      <w:r w:rsidRPr="006B4900">
        <w:rPr>
          <w:noProof w:val="0"/>
        </w:rPr>
        <w:t>Organiz</w:t>
      </w:r>
      <w:r>
        <w:rPr>
          <w:noProof w:val="0"/>
        </w:rPr>
        <w:t>e</w:t>
      </w:r>
      <w:r w:rsidRPr="006B4900">
        <w:rPr>
          <w:noProof w:val="0"/>
        </w:rPr>
        <w:t xml:space="preserve"> a ‘share fair’ (IFWF4) which </w:t>
      </w:r>
      <w:r>
        <w:rPr>
          <w:noProof w:val="0"/>
        </w:rPr>
        <w:t>focuses</w:t>
      </w:r>
      <w:r w:rsidRPr="006B4900">
        <w:rPr>
          <w:noProof w:val="0"/>
        </w:rPr>
        <w:t xml:space="preserve"> less on internal actors and more on sharing results with a wider community</w:t>
      </w:r>
    </w:p>
    <w:p w14:paraId="41AEE5C7" w14:textId="77777777" w:rsidR="00484D7B" w:rsidRPr="006B4900" w:rsidRDefault="00484D7B" w:rsidP="00484D7B">
      <w:pPr>
        <w:pStyle w:val="ListParagraph"/>
        <w:numPr>
          <w:ilvl w:val="0"/>
          <w:numId w:val="14"/>
        </w:numPr>
        <w:rPr>
          <w:noProof w:val="0"/>
        </w:rPr>
      </w:pPr>
      <w:r>
        <w:rPr>
          <w:noProof w:val="0"/>
        </w:rPr>
        <w:t>Host w</w:t>
      </w:r>
      <w:r w:rsidRPr="006B4900">
        <w:rPr>
          <w:noProof w:val="0"/>
        </w:rPr>
        <w:t>ebinars on selected cases/topics and issues</w:t>
      </w:r>
    </w:p>
    <w:p w14:paraId="6DB1DABB" w14:textId="77777777" w:rsidR="00484D7B" w:rsidRPr="006B4900" w:rsidRDefault="00484D7B" w:rsidP="00484D7B">
      <w:pPr>
        <w:pStyle w:val="ListParagraph"/>
        <w:numPr>
          <w:ilvl w:val="0"/>
          <w:numId w:val="14"/>
        </w:numPr>
        <w:rPr>
          <w:noProof w:val="0"/>
        </w:rPr>
      </w:pPr>
      <w:r>
        <w:rPr>
          <w:noProof w:val="0"/>
        </w:rPr>
        <w:t>Promote website as a central area for dissemination of Phase 2 results</w:t>
      </w:r>
      <w:r w:rsidRPr="006B4900">
        <w:rPr>
          <w:noProof w:val="0"/>
        </w:rPr>
        <w:t xml:space="preserve"> </w:t>
      </w:r>
    </w:p>
    <w:p w14:paraId="5B213729" w14:textId="77777777" w:rsidR="00445786" w:rsidRPr="006B4900" w:rsidRDefault="009F110E" w:rsidP="00445786">
      <w:pPr>
        <w:pStyle w:val="Heading2"/>
        <w:rPr>
          <w:noProof w:val="0"/>
        </w:rPr>
      </w:pPr>
      <w:r w:rsidRPr="006B4900">
        <w:rPr>
          <w:noProof w:val="0"/>
        </w:rPr>
        <w:lastRenderedPageBreak/>
        <w:t xml:space="preserve">6. Open </w:t>
      </w:r>
      <w:r w:rsidR="00ED399A" w:rsidRPr="006B4900">
        <w:rPr>
          <w:noProof w:val="0"/>
        </w:rPr>
        <w:t xml:space="preserve">Issues </w:t>
      </w:r>
    </w:p>
    <w:p w14:paraId="244E0A38" w14:textId="77777777" w:rsidR="00ED399A" w:rsidRPr="006B4900" w:rsidRDefault="00C42403" w:rsidP="007674E6">
      <w:pPr>
        <w:pStyle w:val="ListParagraph"/>
        <w:numPr>
          <w:ilvl w:val="0"/>
          <w:numId w:val="24"/>
        </w:numPr>
        <w:rPr>
          <w:noProof w:val="0"/>
        </w:rPr>
      </w:pPr>
      <w:r>
        <w:rPr>
          <w:noProof w:val="0"/>
        </w:rPr>
        <w:t>I</w:t>
      </w:r>
      <w:r w:rsidR="00C60933" w:rsidRPr="006B4900">
        <w:rPr>
          <w:noProof w:val="0"/>
        </w:rPr>
        <w:t xml:space="preserve">ssue of impacts and impact assessment is missing? How do we measure the impacts we have had. How do we show that our very time-consuming, </w:t>
      </w:r>
      <w:r w:rsidR="00F351C6">
        <w:rPr>
          <w:noProof w:val="0"/>
        </w:rPr>
        <w:t xml:space="preserve">participatory and </w:t>
      </w:r>
      <w:r w:rsidR="00C60933" w:rsidRPr="006B4900">
        <w:rPr>
          <w:noProof w:val="0"/>
        </w:rPr>
        <w:t xml:space="preserve">networked approach is more effective than traditional shot-gun research approach </w:t>
      </w:r>
    </w:p>
    <w:p w14:paraId="60EAD684" w14:textId="77777777" w:rsidR="00445786" w:rsidRPr="006B4900" w:rsidRDefault="009B265F" w:rsidP="007674E6">
      <w:pPr>
        <w:pStyle w:val="ListParagraph"/>
        <w:numPr>
          <w:ilvl w:val="0"/>
          <w:numId w:val="24"/>
        </w:numPr>
        <w:rPr>
          <w:noProof w:val="0"/>
        </w:rPr>
      </w:pPr>
      <w:r w:rsidRPr="006B4900">
        <w:rPr>
          <w:noProof w:val="0"/>
        </w:rPr>
        <w:t xml:space="preserve">Time and resources for both basin level activities and global level activities. </w:t>
      </w:r>
    </w:p>
    <w:p w14:paraId="2C346D6E" w14:textId="77777777" w:rsidR="00ED399A" w:rsidRPr="006B4900" w:rsidRDefault="009F110E" w:rsidP="009F110E">
      <w:pPr>
        <w:pStyle w:val="Heading2"/>
        <w:rPr>
          <w:noProof w:val="0"/>
        </w:rPr>
      </w:pPr>
      <w:r w:rsidRPr="006B4900">
        <w:rPr>
          <w:noProof w:val="0"/>
        </w:rPr>
        <w:t xml:space="preserve">7. </w:t>
      </w:r>
      <w:r w:rsidR="00ED399A" w:rsidRPr="006B4900">
        <w:rPr>
          <w:noProof w:val="0"/>
        </w:rPr>
        <w:t xml:space="preserve">Next steps </w:t>
      </w:r>
    </w:p>
    <w:p w14:paraId="0B30EA5D" w14:textId="20DF12C3" w:rsidR="009F110E" w:rsidRDefault="00E0259B" w:rsidP="007674E6">
      <w:pPr>
        <w:pStyle w:val="ListParagraph"/>
        <w:numPr>
          <w:ilvl w:val="0"/>
          <w:numId w:val="25"/>
        </w:numPr>
        <w:rPr>
          <w:noProof w:val="0"/>
        </w:rPr>
      </w:pPr>
      <w:r>
        <w:rPr>
          <w:noProof w:val="0"/>
        </w:rPr>
        <w:t>Virtual workshop with Basin/KM staff to d</w:t>
      </w:r>
      <w:r w:rsidR="009F110E" w:rsidRPr="006B4900">
        <w:rPr>
          <w:noProof w:val="0"/>
        </w:rPr>
        <w:t xml:space="preserve">iscuss and elaborate </w:t>
      </w:r>
      <w:r>
        <w:rPr>
          <w:noProof w:val="0"/>
        </w:rPr>
        <w:t>plan and develop basin level plans</w:t>
      </w:r>
      <w:r w:rsidR="001B1287">
        <w:rPr>
          <w:noProof w:val="0"/>
        </w:rPr>
        <w:t xml:space="preserve"> </w:t>
      </w:r>
      <w:r w:rsidR="009F110E" w:rsidRPr="006B4900">
        <w:rPr>
          <w:noProof w:val="0"/>
        </w:rPr>
        <w:t>(</w:t>
      </w:r>
      <w:r w:rsidR="00E05856">
        <w:rPr>
          <w:noProof w:val="0"/>
        </w:rPr>
        <w:t>Aug</w:t>
      </w:r>
      <w:r w:rsidR="001B1287">
        <w:rPr>
          <w:noProof w:val="0"/>
        </w:rPr>
        <w:t>-Sept</w:t>
      </w:r>
      <w:r w:rsidR="00F351C6">
        <w:rPr>
          <w:noProof w:val="0"/>
        </w:rPr>
        <w:t xml:space="preserve"> 2012</w:t>
      </w:r>
      <w:r w:rsidR="009F110E" w:rsidRPr="006B4900">
        <w:rPr>
          <w:noProof w:val="0"/>
        </w:rPr>
        <w:t>)</w:t>
      </w:r>
    </w:p>
    <w:p w14:paraId="174EFF21" w14:textId="47C8BDFF" w:rsidR="009F110E" w:rsidRDefault="001B1287" w:rsidP="007674E6">
      <w:pPr>
        <w:pStyle w:val="ListParagraph"/>
        <w:numPr>
          <w:ilvl w:val="0"/>
          <w:numId w:val="25"/>
        </w:numPr>
        <w:rPr>
          <w:noProof w:val="0"/>
        </w:rPr>
      </w:pPr>
      <w:r>
        <w:rPr>
          <w:noProof w:val="0"/>
        </w:rPr>
        <w:t>Revise proposal  (October)</w:t>
      </w:r>
    </w:p>
    <w:p w14:paraId="28DF73D8" w14:textId="700B097A" w:rsidR="001B1287" w:rsidRPr="006B4900" w:rsidRDefault="001B1287" w:rsidP="007674E6">
      <w:pPr>
        <w:pStyle w:val="ListParagraph"/>
        <w:numPr>
          <w:ilvl w:val="0"/>
          <w:numId w:val="25"/>
        </w:numPr>
        <w:rPr>
          <w:noProof w:val="0"/>
        </w:rPr>
      </w:pPr>
      <w:r>
        <w:rPr>
          <w:noProof w:val="0"/>
        </w:rPr>
        <w:t>Institutional history workshop – work with Basin leaders to finalize activities and processes and see where we are with funding (November)</w:t>
      </w:r>
    </w:p>
    <w:sectPr w:rsidR="001B1287" w:rsidRPr="006B4900" w:rsidSect="00791388">
      <w:pgSz w:w="11900" w:h="16840"/>
      <w:pgMar w:top="1368" w:right="1584" w:bottom="1368" w:left="158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1DB97" w14:textId="77777777" w:rsidR="004871E0" w:rsidRDefault="004871E0" w:rsidP="00C22CC6">
      <w:r>
        <w:separator/>
      </w:r>
    </w:p>
  </w:endnote>
  <w:endnote w:type="continuationSeparator" w:id="0">
    <w:p w14:paraId="56A1C24D" w14:textId="77777777" w:rsidR="004871E0" w:rsidRDefault="004871E0" w:rsidP="00C2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9DBBE" w14:textId="77777777" w:rsidR="004871E0" w:rsidRDefault="004871E0" w:rsidP="00C22CC6">
      <w:r>
        <w:separator/>
      </w:r>
    </w:p>
  </w:footnote>
  <w:footnote w:type="continuationSeparator" w:id="0">
    <w:p w14:paraId="3D33FAC7" w14:textId="77777777" w:rsidR="004871E0" w:rsidRDefault="004871E0" w:rsidP="00C22CC6">
      <w:r>
        <w:continuationSeparator/>
      </w:r>
    </w:p>
  </w:footnote>
  <w:footnote w:id="1">
    <w:p w14:paraId="53667C7D" w14:textId="77777777" w:rsidR="00E75F40" w:rsidRPr="00484D7B" w:rsidRDefault="00E75F40">
      <w:pPr>
        <w:pStyle w:val="FootnoteText"/>
        <w:rPr>
          <w:sz w:val="20"/>
          <w:szCs w:val="20"/>
        </w:rPr>
      </w:pPr>
      <w:r w:rsidRPr="00484D7B">
        <w:rPr>
          <w:rStyle w:val="FootnoteReference"/>
          <w:sz w:val="20"/>
          <w:szCs w:val="20"/>
        </w:rPr>
        <w:footnoteRef/>
      </w:r>
      <w:r w:rsidRPr="00484D7B">
        <w:rPr>
          <w:sz w:val="20"/>
          <w:szCs w:val="20"/>
        </w:rPr>
        <w:t xml:space="preserve"> CCAFS.2012. Climate change and social learning </w:t>
      </w:r>
    </w:p>
  </w:footnote>
  <w:footnote w:id="2">
    <w:p w14:paraId="2A53572D" w14:textId="670ED3F3" w:rsidR="001B1287" w:rsidRPr="00DA24EF" w:rsidRDefault="001B1287">
      <w:pPr>
        <w:pStyle w:val="FootnoteText"/>
        <w:rPr>
          <w:sz w:val="20"/>
          <w:szCs w:val="20"/>
        </w:rPr>
      </w:pPr>
      <w:r w:rsidRPr="00DA24EF">
        <w:rPr>
          <w:rStyle w:val="FootnoteReference"/>
          <w:sz w:val="20"/>
          <w:szCs w:val="20"/>
        </w:rPr>
        <w:footnoteRef/>
      </w:r>
      <w:r w:rsidRPr="00DA24EF">
        <w:rPr>
          <w:sz w:val="20"/>
          <w:szCs w:val="20"/>
        </w:rPr>
        <w:t xml:space="preserve"> </w:t>
      </w:r>
      <w:r w:rsidRPr="00DA24EF">
        <w:rPr>
          <w:rFonts w:ascii="Calibri" w:hAnsi="Calibri" w:cs="Calibri"/>
          <w:sz w:val="20"/>
          <w:szCs w:val="20"/>
        </w:rPr>
        <w:t>Prasad, Hall and Thummuru, Engaging scientists through institutional histories, ILAC brief 14, 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AF0676"/>
    <w:multiLevelType w:val="hybridMultilevel"/>
    <w:tmpl w:val="C6C17D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314073"/>
    <w:multiLevelType w:val="hybridMultilevel"/>
    <w:tmpl w:val="642C4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31F1C"/>
    <w:multiLevelType w:val="hybridMultilevel"/>
    <w:tmpl w:val="46BAC4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D4958"/>
    <w:multiLevelType w:val="hybridMultilevel"/>
    <w:tmpl w:val="DD523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DD668F"/>
    <w:multiLevelType w:val="hybridMultilevel"/>
    <w:tmpl w:val="884AF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B027658"/>
    <w:multiLevelType w:val="hybridMultilevel"/>
    <w:tmpl w:val="E94A45D8"/>
    <w:lvl w:ilvl="0" w:tplc="F0A0A956">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C8091C"/>
    <w:multiLevelType w:val="hybridMultilevel"/>
    <w:tmpl w:val="43B62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752AC7"/>
    <w:multiLevelType w:val="hybridMultilevel"/>
    <w:tmpl w:val="A45A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A41572"/>
    <w:multiLevelType w:val="hybridMultilevel"/>
    <w:tmpl w:val="23AE3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14F2FB5"/>
    <w:multiLevelType w:val="hybridMultilevel"/>
    <w:tmpl w:val="C1348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BA3256"/>
    <w:multiLevelType w:val="hybridMultilevel"/>
    <w:tmpl w:val="A5F42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CB5324"/>
    <w:multiLevelType w:val="hybridMultilevel"/>
    <w:tmpl w:val="B0706CD0"/>
    <w:lvl w:ilvl="0" w:tplc="F0A0A956">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115A9"/>
    <w:multiLevelType w:val="hybridMultilevel"/>
    <w:tmpl w:val="59C8CE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6B41D4"/>
    <w:multiLevelType w:val="hybridMultilevel"/>
    <w:tmpl w:val="4CA27C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DD1C40"/>
    <w:multiLevelType w:val="hybridMultilevel"/>
    <w:tmpl w:val="147C5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5136A9"/>
    <w:multiLevelType w:val="hybridMultilevel"/>
    <w:tmpl w:val="70A2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791E20"/>
    <w:multiLevelType w:val="hybridMultilevel"/>
    <w:tmpl w:val="DAEC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B94B54"/>
    <w:multiLevelType w:val="hybridMultilevel"/>
    <w:tmpl w:val="4E58E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E55C69"/>
    <w:multiLevelType w:val="hybridMultilevel"/>
    <w:tmpl w:val="EAE02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B23696"/>
    <w:multiLevelType w:val="hybridMultilevel"/>
    <w:tmpl w:val="A9EA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BC43F3"/>
    <w:multiLevelType w:val="hybridMultilevel"/>
    <w:tmpl w:val="131428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397CC2"/>
    <w:multiLevelType w:val="hybridMultilevel"/>
    <w:tmpl w:val="ED5A3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995124"/>
    <w:multiLevelType w:val="hybridMultilevel"/>
    <w:tmpl w:val="0C96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DD770B"/>
    <w:multiLevelType w:val="hybridMultilevel"/>
    <w:tmpl w:val="56020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427CC1"/>
    <w:multiLevelType w:val="hybridMultilevel"/>
    <w:tmpl w:val="6ECE3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5A024C"/>
    <w:multiLevelType w:val="hybridMultilevel"/>
    <w:tmpl w:val="BB60D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A41E8F"/>
    <w:multiLevelType w:val="hybridMultilevel"/>
    <w:tmpl w:val="0CE2A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950CCE"/>
    <w:multiLevelType w:val="hybridMultilevel"/>
    <w:tmpl w:val="E578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19"/>
  </w:num>
  <w:num w:numId="4">
    <w:abstractNumId w:val="21"/>
  </w:num>
  <w:num w:numId="5">
    <w:abstractNumId w:val="3"/>
  </w:num>
  <w:num w:numId="6">
    <w:abstractNumId w:val="16"/>
  </w:num>
  <w:num w:numId="7">
    <w:abstractNumId w:val="5"/>
  </w:num>
  <w:num w:numId="8">
    <w:abstractNumId w:val="17"/>
  </w:num>
  <w:num w:numId="9">
    <w:abstractNumId w:val="11"/>
  </w:num>
  <w:num w:numId="10">
    <w:abstractNumId w:val="4"/>
  </w:num>
  <w:num w:numId="11">
    <w:abstractNumId w:val="1"/>
  </w:num>
  <w:num w:numId="12">
    <w:abstractNumId w:val="20"/>
  </w:num>
  <w:num w:numId="13">
    <w:abstractNumId w:val="14"/>
  </w:num>
  <w:num w:numId="14">
    <w:abstractNumId w:val="6"/>
  </w:num>
  <w:num w:numId="15">
    <w:abstractNumId w:val="18"/>
  </w:num>
  <w:num w:numId="16">
    <w:abstractNumId w:val="26"/>
  </w:num>
  <w:num w:numId="17">
    <w:abstractNumId w:val="12"/>
  </w:num>
  <w:num w:numId="18">
    <w:abstractNumId w:val="8"/>
  </w:num>
  <w:num w:numId="19">
    <w:abstractNumId w:val="23"/>
  </w:num>
  <w:num w:numId="20">
    <w:abstractNumId w:val="2"/>
  </w:num>
  <w:num w:numId="21">
    <w:abstractNumId w:val="13"/>
  </w:num>
  <w:num w:numId="22">
    <w:abstractNumId w:val="27"/>
  </w:num>
  <w:num w:numId="23">
    <w:abstractNumId w:val="7"/>
  </w:num>
  <w:num w:numId="24">
    <w:abstractNumId w:val="15"/>
  </w:num>
  <w:num w:numId="25">
    <w:abstractNumId w:val="24"/>
  </w:num>
  <w:num w:numId="26">
    <w:abstractNumId w:val="0"/>
  </w:num>
  <w:num w:numId="27">
    <w:abstractNumId w:val="9"/>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9A"/>
    <w:rsid w:val="000002DA"/>
    <w:rsid w:val="000A04E2"/>
    <w:rsid w:val="000F09CF"/>
    <w:rsid w:val="00120E5D"/>
    <w:rsid w:val="0015213C"/>
    <w:rsid w:val="00165CB7"/>
    <w:rsid w:val="001718DE"/>
    <w:rsid w:val="001832C7"/>
    <w:rsid w:val="001924B8"/>
    <w:rsid w:val="001B1287"/>
    <w:rsid w:val="001E14DF"/>
    <w:rsid w:val="0024763A"/>
    <w:rsid w:val="00306441"/>
    <w:rsid w:val="00357DA0"/>
    <w:rsid w:val="003810F3"/>
    <w:rsid w:val="003B1ECF"/>
    <w:rsid w:val="003C4379"/>
    <w:rsid w:val="00445786"/>
    <w:rsid w:val="00452DAB"/>
    <w:rsid w:val="00484D7B"/>
    <w:rsid w:val="00485792"/>
    <w:rsid w:val="004871E0"/>
    <w:rsid w:val="00573EDC"/>
    <w:rsid w:val="00586FD5"/>
    <w:rsid w:val="00596393"/>
    <w:rsid w:val="0062666D"/>
    <w:rsid w:val="00686AA0"/>
    <w:rsid w:val="006A5E83"/>
    <w:rsid w:val="006B4900"/>
    <w:rsid w:val="006C7390"/>
    <w:rsid w:val="006D2E79"/>
    <w:rsid w:val="00713731"/>
    <w:rsid w:val="007674E6"/>
    <w:rsid w:val="00791388"/>
    <w:rsid w:val="007E63ED"/>
    <w:rsid w:val="00801E14"/>
    <w:rsid w:val="00826732"/>
    <w:rsid w:val="00831452"/>
    <w:rsid w:val="008F202F"/>
    <w:rsid w:val="00922865"/>
    <w:rsid w:val="00967DC0"/>
    <w:rsid w:val="009B265F"/>
    <w:rsid w:val="009F110E"/>
    <w:rsid w:val="009F3223"/>
    <w:rsid w:val="00A41838"/>
    <w:rsid w:val="00A508FF"/>
    <w:rsid w:val="00A961D0"/>
    <w:rsid w:val="00AE3D9A"/>
    <w:rsid w:val="00B36D40"/>
    <w:rsid w:val="00B55E58"/>
    <w:rsid w:val="00BE4DC0"/>
    <w:rsid w:val="00C0116A"/>
    <w:rsid w:val="00C22CC6"/>
    <w:rsid w:val="00C42403"/>
    <w:rsid w:val="00C60933"/>
    <w:rsid w:val="00CB42D3"/>
    <w:rsid w:val="00CC12AC"/>
    <w:rsid w:val="00D01254"/>
    <w:rsid w:val="00D522AC"/>
    <w:rsid w:val="00D91F61"/>
    <w:rsid w:val="00DA24EF"/>
    <w:rsid w:val="00DA69B8"/>
    <w:rsid w:val="00DE11F9"/>
    <w:rsid w:val="00E01B08"/>
    <w:rsid w:val="00E0259B"/>
    <w:rsid w:val="00E05856"/>
    <w:rsid w:val="00E30934"/>
    <w:rsid w:val="00E66D88"/>
    <w:rsid w:val="00E75F40"/>
    <w:rsid w:val="00EA665B"/>
    <w:rsid w:val="00ED399A"/>
    <w:rsid w:val="00EF358A"/>
    <w:rsid w:val="00F02DF0"/>
    <w:rsid w:val="00F157B4"/>
    <w:rsid w:val="00F351C6"/>
    <w:rsid w:val="00F3574D"/>
    <w:rsid w:val="00F357C3"/>
    <w:rsid w:val="00F55D8B"/>
    <w:rsid w:val="00F5728C"/>
    <w:rsid w:val="00F743FD"/>
    <w:rsid w:val="00F75523"/>
    <w:rsid w:val="00F82124"/>
    <w:rsid w:val="00FC20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F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E79"/>
    <w:rPr>
      <w:rFonts w:asciiTheme="majorHAnsi" w:hAnsiTheme="majorHAnsi"/>
      <w:noProof/>
      <w:sz w:val="22"/>
    </w:rPr>
  </w:style>
  <w:style w:type="paragraph" w:styleId="Heading1">
    <w:name w:val="heading 1"/>
    <w:basedOn w:val="Normal"/>
    <w:next w:val="Normal"/>
    <w:link w:val="Heading1Char"/>
    <w:uiPriority w:val="9"/>
    <w:qFormat/>
    <w:rsid w:val="00ED399A"/>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2666D"/>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62666D"/>
    <w:pPr>
      <w:keepNext/>
      <w:keepLines/>
      <w:spacing w:before="20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99A"/>
    <w:pPr>
      <w:ind w:left="720"/>
      <w:contextualSpacing/>
    </w:pPr>
  </w:style>
  <w:style w:type="character" w:customStyle="1" w:styleId="Heading1Char">
    <w:name w:val="Heading 1 Char"/>
    <w:basedOn w:val="DefaultParagraphFont"/>
    <w:link w:val="Heading1"/>
    <w:uiPriority w:val="9"/>
    <w:rsid w:val="00ED399A"/>
    <w:rPr>
      <w:rFonts w:asciiTheme="majorHAnsi" w:eastAsiaTheme="majorEastAsia" w:hAnsiTheme="majorHAnsi" w:cstheme="majorBidi"/>
      <w:b/>
      <w:bCs/>
      <w:noProof/>
      <w:color w:val="345A8A" w:themeColor="accent1" w:themeShade="B5"/>
      <w:sz w:val="32"/>
      <w:szCs w:val="32"/>
    </w:rPr>
  </w:style>
  <w:style w:type="character" w:customStyle="1" w:styleId="Heading2Char">
    <w:name w:val="Heading 2 Char"/>
    <w:basedOn w:val="DefaultParagraphFont"/>
    <w:link w:val="Heading2"/>
    <w:uiPriority w:val="9"/>
    <w:rsid w:val="0062666D"/>
    <w:rPr>
      <w:rFonts w:asciiTheme="majorHAnsi" w:eastAsiaTheme="majorEastAsia" w:hAnsiTheme="majorHAnsi" w:cstheme="majorBidi"/>
      <w:b/>
      <w:bCs/>
      <w:noProof/>
      <w:color w:val="4F81BD" w:themeColor="accent1"/>
      <w:sz w:val="26"/>
      <w:szCs w:val="26"/>
    </w:rPr>
  </w:style>
  <w:style w:type="character" w:customStyle="1" w:styleId="Heading3Char">
    <w:name w:val="Heading 3 Char"/>
    <w:basedOn w:val="DefaultParagraphFont"/>
    <w:link w:val="Heading3"/>
    <w:uiPriority w:val="9"/>
    <w:rsid w:val="0062666D"/>
    <w:rPr>
      <w:rFonts w:asciiTheme="majorHAnsi" w:eastAsiaTheme="majorEastAsia" w:hAnsiTheme="majorHAnsi" w:cstheme="majorBidi"/>
      <w:b/>
      <w:bCs/>
      <w:noProof/>
      <w:color w:val="4F81BD" w:themeColor="accent1"/>
      <w:sz w:val="22"/>
    </w:rPr>
  </w:style>
  <w:style w:type="paragraph" w:styleId="FootnoteText">
    <w:name w:val="footnote text"/>
    <w:basedOn w:val="Normal"/>
    <w:link w:val="FootnoteTextChar"/>
    <w:uiPriority w:val="99"/>
    <w:unhideWhenUsed/>
    <w:rsid w:val="00C22CC6"/>
    <w:rPr>
      <w:sz w:val="24"/>
    </w:rPr>
  </w:style>
  <w:style w:type="character" w:customStyle="1" w:styleId="FootnoteTextChar">
    <w:name w:val="Footnote Text Char"/>
    <w:basedOn w:val="DefaultParagraphFont"/>
    <w:link w:val="FootnoteText"/>
    <w:uiPriority w:val="99"/>
    <w:rsid w:val="00C22CC6"/>
    <w:rPr>
      <w:rFonts w:asciiTheme="majorHAnsi" w:hAnsiTheme="majorHAnsi"/>
      <w:noProof/>
    </w:rPr>
  </w:style>
  <w:style w:type="character" w:styleId="FootnoteReference">
    <w:name w:val="footnote reference"/>
    <w:basedOn w:val="DefaultParagraphFont"/>
    <w:uiPriority w:val="99"/>
    <w:unhideWhenUsed/>
    <w:rsid w:val="00C22CC6"/>
    <w:rPr>
      <w:vertAlign w:val="superscript"/>
    </w:rPr>
  </w:style>
  <w:style w:type="paragraph" w:styleId="Header">
    <w:name w:val="header"/>
    <w:basedOn w:val="Normal"/>
    <w:link w:val="HeaderChar"/>
    <w:uiPriority w:val="99"/>
    <w:unhideWhenUsed/>
    <w:rsid w:val="00791388"/>
    <w:pPr>
      <w:tabs>
        <w:tab w:val="center" w:pos="4320"/>
        <w:tab w:val="right" w:pos="8640"/>
      </w:tabs>
    </w:pPr>
  </w:style>
  <w:style w:type="character" w:customStyle="1" w:styleId="HeaderChar">
    <w:name w:val="Header Char"/>
    <w:basedOn w:val="DefaultParagraphFont"/>
    <w:link w:val="Header"/>
    <w:uiPriority w:val="99"/>
    <w:rsid w:val="00791388"/>
    <w:rPr>
      <w:rFonts w:asciiTheme="majorHAnsi" w:hAnsiTheme="majorHAnsi"/>
      <w:noProof/>
      <w:sz w:val="22"/>
    </w:rPr>
  </w:style>
  <w:style w:type="paragraph" w:styleId="Footer">
    <w:name w:val="footer"/>
    <w:basedOn w:val="Normal"/>
    <w:link w:val="FooterChar"/>
    <w:uiPriority w:val="99"/>
    <w:unhideWhenUsed/>
    <w:rsid w:val="00791388"/>
    <w:pPr>
      <w:tabs>
        <w:tab w:val="center" w:pos="4320"/>
        <w:tab w:val="right" w:pos="8640"/>
      </w:tabs>
    </w:pPr>
  </w:style>
  <w:style w:type="character" w:customStyle="1" w:styleId="FooterChar">
    <w:name w:val="Footer Char"/>
    <w:basedOn w:val="DefaultParagraphFont"/>
    <w:link w:val="Footer"/>
    <w:uiPriority w:val="99"/>
    <w:rsid w:val="00791388"/>
    <w:rPr>
      <w:rFonts w:asciiTheme="majorHAnsi" w:hAnsiTheme="majorHAnsi"/>
      <w:noProof/>
      <w:sz w:val="22"/>
    </w:rPr>
  </w:style>
  <w:style w:type="table" w:styleId="TableGrid">
    <w:name w:val="Table Grid"/>
    <w:basedOn w:val="TableNormal"/>
    <w:uiPriority w:val="59"/>
    <w:rsid w:val="00791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01E14"/>
    <w:rPr>
      <w:color w:val="0000FF" w:themeColor="hyperlink"/>
      <w:u w:val="single"/>
    </w:rPr>
  </w:style>
  <w:style w:type="paragraph" w:styleId="BalloonText">
    <w:name w:val="Balloon Text"/>
    <w:basedOn w:val="Normal"/>
    <w:link w:val="BalloonTextChar"/>
    <w:uiPriority w:val="99"/>
    <w:semiHidden/>
    <w:unhideWhenUsed/>
    <w:rsid w:val="000F09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09CF"/>
    <w:rPr>
      <w:rFonts w:ascii="Lucida Grande" w:hAnsi="Lucida Grande" w:cs="Lucida Grande"/>
      <w:noProof/>
      <w:sz w:val="18"/>
      <w:szCs w:val="18"/>
    </w:rPr>
  </w:style>
  <w:style w:type="character" w:styleId="CommentReference">
    <w:name w:val="annotation reference"/>
    <w:basedOn w:val="DefaultParagraphFont"/>
    <w:uiPriority w:val="99"/>
    <w:semiHidden/>
    <w:unhideWhenUsed/>
    <w:rsid w:val="00EA665B"/>
    <w:rPr>
      <w:sz w:val="16"/>
      <w:szCs w:val="16"/>
    </w:rPr>
  </w:style>
  <w:style w:type="paragraph" w:styleId="CommentText">
    <w:name w:val="annotation text"/>
    <w:basedOn w:val="Normal"/>
    <w:link w:val="CommentTextChar"/>
    <w:uiPriority w:val="99"/>
    <w:unhideWhenUsed/>
    <w:rsid w:val="00EA665B"/>
    <w:rPr>
      <w:sz w:val="20"/>
      <w:szCs w:val="20"/>
    </w:rPr>
  </w:style>
  <w:style w:type="character" w:customStyle="1" w:styleId="CommentTextChar">
    <w:name w:val="Comment Text Char"/>
    <w:basedOn w:val="DefaultParagraphFont"/>
    <w:link w:val="CommentText"/>
    <w:uiPriority w:val="99"/>
    <w:rsid w:val="00EA665B"/>
    <w:rPr>
      <w:rFonts w:asciiTheme="majorHAnsi" w:hAnsiTheme="majorHAnsi"/>
      <w:noProof/>
      <w:sz w:val="20"/>
      <w:szCs w:val="20"/>
    </w:rPr>
  </w:style>
  <w:style w:type="paragraph" w:styleId="CommentSubject">
    <w:name w:val="annotation subject"/>
    <w:basedOn w:val="CommentText"/>
    <w:next w:val="CommentText"/>
    <w:link w:val="CommentSubjectChar"/>
    <w:uiPriority w:val="99"/>
    <w:semiHidden/>
    <w:unhideWhenUsed/>
    <w:rsid w:val="00EA665B"/>
    <w:rPr>
      <w:b/>
      <w:bCs/>
    </w:rPr>
  </w:style>
  <w:style w:type="character" w:customStyle="1" w:styleId="CommentSubjectChar">
    <w:name w:val="Comment Subject Char"/>
    <w:basedOn w:val="CommentTextChar"/>
    <w:link w:val="CommentSubject"/>
    <w:uiPriority w:val="99"/>
    <w:semiHidden/>
    <w:rsid w:val="00EA665B"/>
    <w:rPr>
      <w:rFonts w:asciiTheme="majorHAnsi" w:hAnsiTheme="majorHAnsi"/>
      <w:b/>
      <w:bCs/>
      <w:noProof/>
      <w:sz w:val="20"/>
      <w:szCs w:val="20"/>
    </w:rPr>
  </w:style>
  <w:style w:type="paragraph" w:customStyle="1" w:styleId="Default">
    <w:name w:val="Default"/>
    <w:rsid w:val="00DA69B8"/>
    <w:pPr>
      <w:autoSpaceDE w:val="0"/>
      <w:autoSpaceDN w:val="0"/>
      <w:adjustRightInd w:val="0"/>
    </w:pPr>
    <w:rPr>
      <w:rFonts w:ascii="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E79"/>
    <w:rPr>
      <w:rFonts w:asciiTheme="majorHAnsi" w:hAnsiTheme="majorHAnsi"/>
      <w:noProof/>
      <w:sz w:val="22"/>
    </w:rPr>
  </w:style>
  <w:style w:type="paragraph" w:styleId="Heading1">
    <w:name w:val="heading 1"/>
    <w:basedOn w:val="Normal"/>
    <w:next w:val="Normal"/>
    <w:link w:val="Heading1Char"/>
    <w:uiPriority w:val="9"/>
    <w:qFormat/>
    <w:rsid w:val="00ED399A"/>
    <w:pPr>
      <w:keepNext/>
      <w:keepLines/>
      <w:spacing w:before="480"/>
      <w:outlineLvl w:val="0"/>
    </w:pPr>
    <w:rPr>
      <w:rFonts w:eastAsiaTheme="majorEastAsia"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2666D"/>
    <w:pPr>
      <w:keepNext/>
      <w:keepLines/>
      <w:spacing w:before="20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62666D"/>
    <w:pPr>
      <w:keepNext/>
      <w:keepLines/>
      <w:spacing w:before="20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99A"/>
    <w:pPr>
      <w:ind w:left="720"/>
      <w:contextualSpacing/>
    </w:pPr>
  </w:style>
  <w:style w:type="character" w:customStyle="1" w:styleId="Heading1Char">
    <w:name w:val="Heading 1 Char"/>
    <w:basedOn w:val="DefaultParagraphFont"/>
    <w:link w:val="Heading1"/>
    <w:uiPriority w:val="9"/>
    <w:rsid w:val="00ED399A"/>
    <w:rPr>
      <w:rFonts w:asciiTheme="majorHAnsi" w:eastAsiaTheme="majorEastAsia" w:hAnsiTheme="majorHAnsi" w:cstheme="majorBidi"/>
      <w:b/>
      <w:bCs/>
      <w:noProof/>
      <w:color w:val="345A8A" w:themeColor="accent1" w:themeShade="B5"/>
      <w:sz w:val="32"/>
      <w:szCs w:val="32"/>
    </w:rPr>
  </w:style>
  <w:style w:type="character" w:customStyle="1" w:styleId="Heading2Char">
    <w:name w:val="Heading 2 Char"/>
    <w:basedOn w:val="DefaultParagraphFont"/>
    <w:link w:val="Heading2"/>
    <w:uiPriority w:val="9"/>
    <w:rsid w:val="0062666D"/>
    <w:rPr>
      <w:rFonts w:asciiTheme="majorHAnsi" w:eastAsiaTheme="majorEastAsia" w:hAnsiTheme="majorHAnsi" w:cstheme="majorBidi"/>
      <w:b/>
      <w:bCs/>
      <w:noProof/>
      <w:color w:val="4F81BD" w:themeColor="accent1"/>
      <w:sz w:val="26"/>
      <w:szCs w:val="26"/>
    </w:rPr>
  </w:style>
  <w:style w:type="character" w:customStyle="1" w:styleId="Heading3Char">
    <w:name w:val="Heading 3 Char"/>
    <w:basedOn w:val="DefaultParagraphFont"/>
    <w:link w:val="Heading3"/>
    <w:uiPriority w:val="9"/>
    <w:rsid w:val="0062666D"/>
    <w:rPr>
      <w:rFonts w:asciiTheme="majorHAnsi" w:eastAsiaTheme="majorEastAsia" w:hAnsiTheme="majorHAnsi" w:cstheme="majorBidi"/>
      <w:b/>
      <w:bCs/>
      <w:noProof/>
      <w:color w:val="4F81BD" w:themeColor="accent1"/>
      <w:sz w:val="22"/>
    </w:rPr>
  </w:style>
  <w:style w:type="paragraph" w:styleId="FootnoteText">
    <w:name w:val="footnote text"/>
    <w:basedOn w:val="Normal"/>
    <w:link w:val="FootnoteTextChar"/>
    <w:uiPriority w:val="99"/>
    <w:unhideWhenUsed/>
    <w:rsid w:val="00C22CC6"/>
    <w:rPr>
      <w:sz w:val="24"/>
    </w:rPr>
  </w:style>
  <w:style w:type="character" w:customStyle="1" w:styleId="FootnoteTextChar">
    <w:name w:val="Footnote Text Char"/>
    <w:basedOn w:val="DefaultParagraphFont"/>
    <w:link w:val="FootnoteText"/>
    <w:uiPriority w:val="99"/>
    <w:rsid w:val="00C22CC6"/>
    <w:rPr>
      <w:rFonts w:asciiTheme="majorHAnsi" w:hAnsiTheme="majorHAnsi"/>
      <w:noProof/>
    </w:rPr>
  </w:style>
  <w:style w:type="character" w:styleId="FootnoteReference">
    <w:name w:val="footnote reference"/>
    <w:basedOn w:val="DefaultParagraphFont"/>
    <w:uiPriority w:val="99"/>
    <w:unhideWhenUsed/>
    <w:rsid w:val="00C22CC6"/>
    <w:rPr>
      <w:vertAlign w:val="superscript"/>
    </w:rPr>
  </w:style>
  <w:style w:type="paragraph" w:styleId="Header">
    <w:name w:val="header"/>
    <w:basedOn w:val="Normal"/>
    <w:link w:val="HeaderChar"/>
    <w:uiPriority w:val="99"/>
    <w:unhideWhenUsed/>
    <w:rsid w:val="00791388"/>
    <w:pPr>
      <w:tabs>
        <w:tab w:val="center" w:pos="4320"/>
        <w:tab w:val="right" w:pos="8640"/>
      </w:tabs>
    </w:pPr>
  </w:style>
  <w:style w:type="character" w:customStyle="1" w:styleId="HeaderChar">
    <w:name w:val="Header Char"/>
    <w:basedOn w:val="DefaultParagraphFont"/>
    <w:link w:val="Header"/>
    <w:uiPriority w:val="99"/>
    <w:rsid w:val="00791388"/>
    <w:rPr>
      <w:rFonts w:asciiTheme="majorHAnsi" w:hAnsiTheme="majorHAnsi"/>
      <w:noProof/>
      <w:sz w:val="22"/>
    </w:rPr>
  </w:style>
  <w:style w:type="paragraph" w:styleId="Footer">
    <w:name w:val="footer"/>
    <w:basedOn w:val="Normal"/>
    <w:link w:val="FooterChar"/>
    <w:uiPriority w:val="99"/>
    <w:unhideWhenUsed/>
    <w:rsid w:val="00791388"/>
    <w:pPr>
      <w:tabs>
        <w:tab w:val="center" w:pos="4320"/>
        <w:tab w:val="right" w:pos="8640"/>
      </w:tabs>
    </w:pPr>
  </w:style>
  <w:style w:type="character" w:customStyle="1" w:styleId="FooterChar">
    <w:name w:val="Footer Char"/>
    <w:basedOn w:val="DefaultParagraphFont"/>
    <w:link w:val="Footer"/>
    <w:uiPriority w:val="99"/>
    <w:rsid w:val="00791388"/>
    <w:rPr>
      <w:rFonts w:asciiTheme="majorHAnsi" w:hAnsiTheme="majorHAnsi"/>
      <w:noProof/>
      <w:sz w:val="22"/>
    </w:rPr>
  </w:style>
  <w:style w:type="table" w:styleId="TableGrid">
    <w:name w:val="Table Grid"/>
    <w:basedOn w:val="TableNormal"/>
    <w:uiPriority w:val="59"/>
    <w:rsid w:val="00791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01E14"/>
    <w:rPr>
      <w:color w:val="0000FF" w:themeColor="hyperlink"/>
      <w:u w:val="single"/>
    </w:rPr>
  </w:style>
  <w:style w:type="paragraph" w:styleId="BalloonText">
    <w:name w:val="Balloon Text"/>
    <w:basedOn w:val="Normal"/>
    <w:link w:val="BalloonTextChar"/>
    <w:uiPriority w:val="99"/>
    <w:semiHidden/>
    <w:unhideWhenUsed/>
    <w:rsid w:val="000F09C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09CF"/>
    <w:rPr>
      <w:rFonts w:ascii="Lucida Grande" w:hAnsi="Lucida Grande" w:cs="Lucida Grande"/>
      <w:noProof/>
      <w:sz w:val="18"/>
      <w:szCs w:val="18"/>
    </w:rPr>
  </w:style>
  <w:style w:type="character" w:styleId="CommentReference">
    <w:name w:val="annotation reference"/>
    <w:basedOn w:val="DefaultParagraphFont"/>
    <w:uiPriority w:val="99"/>
    <w:semiHidden/>
    <w:unhideWhenUsed/>
    <w:rsid w:val="00EA665B"/>
    <w:rPr>
      <w:sz w:val="16"/>
      <w:szCs w:val="16"/>
    </w:rPr>
  </w:style>
  <w:style w:type="paragraph" w:styleId="CommentText">
    <w:name w:val="annotation text"/>
    <w:basedOn w:val="Normal"/>
    <w:link w:val="CommentTextChar"/>
    <w:uiPriority w:val="99"/>
    <w:unhideWhenUsed/>
    <w:rsid w:val="00EA665B"/>
    <w:rPr>
      <w:sz w:val="20"/>
      <w:szCs w:val="20"/>
    </w:rPr>
  </w:style>
  <w:style w:type="character" w:customStyle="1" w:styleId="CommentTextChar">
    <w:name w:val="Comment Text Char"/>
    <w:basedOn w:val="DefaultParagraphFont"/>
    <w:link w:val="CommentText"/>
    <w:uiPriority w:val="99"/>
    <w:rsid w:val="00EA665B"/>
    <w:rPr>
      <w:rFonts w:asciiTheme="majorHAnsi" w:hAnsiTheme="majorHAnsi"/>
      <w:noProof/>
      <w:sz w:val="20"/>
      <w:szCs w:val="20"/>
    </w:rPr>
  </w:style>
  <w:style w:type="paragraph" w:styleId="CommentSubject">
    <w:name w:val="annotation subject"/>
    <w:basedOn w:val="CommentText"/>
    <w:next w:val="CommentText"/>
    <w:link w:val="CommentSubjectChar"/>
    <w:uiPriority w:val="99"/>
    <w:semiHidden/>
    <w:unhideWhenUsed/>
    <w:rsid w:val="00EA665B"/>
    <w:rPr>
      <w:b/>
      <w:bCs/>
    </w:rPr>
  </w:style>
  <w:style w:type="character" w:customStyle="1" w:styleId="CommentSubjectChar">
    <w:name w:val="Comment Subject Char"/>
    <w:basedOn w:val="CommentTextChar"/>
    <w:link w:val="CommentSubject"/>
    <w:uiPriority w:val="99"/>
    <w:semiHidden/>
    <w:rsid w:val="00EA665B"/>
    <w:rPr>
      <w:rFonts w:asciiTheme="majorHAnsi" w:hAnsiTheme="majorHAnsi"/>
      <w:b/>
      <w:bCs/>
      <w:noProof/>
      <w:sz w:val="20"/>
      <w:szCs w:val="20"/>
    </w:rPr>
  </w:style>
  <w:style w:type="paragraph" w:customStyle="1" w:styleId="Default">
    <w:name w:val="Default"/>
    <w:rsid w:val="00DA69B8"/>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049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7B66F-430C-4339-8542-D43B2583B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2352</Words>
  <Characters>13411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CGIAR Challenge Program for Water and Food</Company>
  <LinksUpToDate>false</LinksUpToDate>
  <CharactersWithSpaces>15732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Victor</dc:creator>
  <cp:lastModifiedBy>eleborgne</cp:lastModifiedBy>
  <cp:revision>2</cp:revision>
  <dcterms:created xsi:type="dcterms:W3CDTF">2012-07-18T06:45:00Z</dcterms:created>
  <dcterms:modified xsi:type="dcterms:W3CDTF">2012-07-18T06:45:00Z</dcterms:modified>
</cp:coreProperties>
</file>